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ОБЪЯВЛЕНИЕ:</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ПО ЗАПРОСУ ЦЕНЫ</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Данный текст объявления одобрен оценочной комиссией.</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Решением №1 от 2</w:t>
      </w:r>
      <w:r w:rsidR="00DF739B">
        <w:rPr>
          <w:rFonts w:ascii="GHEA Grapalat" w:hAnsi="GHEA Grapalat"/>
          <w:b/>
          <w:lang w:val="hy-AM"/>
        </w:rPr>
        <w:t>7</w:t>
      </w:r>
      <w:r w:rsidRPr="00174F58">
        <w:rPr>
          <w:rFonts w:ascii="GHEA Grapalat" w:hAnsi="GHEA Grapalat"/>
          <w:b/>
        </w:rPr>
        <w:t xml:space="preserve"> декабря 2021 г.</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Код процедуры: &lt;&lt; NH-NUH-GHAPDZB-22/01-FOOD &gt;&gt;</w:t>
      </w:r>
    </w:p>
    <w:p w:rsidR="00174F58" w:rsidRDefault="00174F58" w:rsidP="00174F58">
      <w:pPr>
        <w:widowControl w:val="0"/>
        <w:spacing w:after="160"/>
        <w:jc w:val="both"/>
        <w:rPr>
          <w:rFonts w:ascii="GHEA Grapalat" w:hAnsi="GHEA Grapalat"/>
          <w:b/>
          <w:lang w:val="hy-AM"/>
        </w:rPr>
      </w:pPr>
    </w:p>
    <w:p w:rsidR="00174F58" w:rsidRPr="00174F58" w:rsidRDefault="00174F58" w:rsidP="00174F58">
      <w:pPr>
        <w:widowControl w:val="0"/>
        <w:spacing w:after="160"/>
        <w:jc w:val="both"/>
        <w:rPr>
          <w:rFonts w:ascii="GHEA Grapalat" w:hAnsi="GHEA Grapalat"/>
          <w:b/>
        </w:rPr>
      </w:pPr>
      <w:r>
        <w:rPr>
          <w:rFonts w:ascii="GHEA Grapalat" w:hAnsi="GHEA Grapalat"/>
          <w:b/>
          <w:lang w:val="hy-AM"/>
        </w:rPr>
        <w:t xml:space="preserve">        </w:t>
      </w:r>
      <w:r w:rsidRPr="00174F58">
        <w:rPr>
          <w:rFonts w:ascii="GHEA Grapalat" w:hAnsi="GHEA Grapalat"/>
          <w:b/>
        </w:rPr>
        <w:t>Заказчик</w:t>
      </w:r>
      <w:r>
        <w:rPr>
          <w:rFonts w:ascii="GHEA Grapalat" w:hAnsi="GHEA Grapalat"/>
          <w:b/>
          <w:lang w:val="hy-AM"/>
        </w:rPr>
        <w:t>.</w:t>
      </w:r>
      <w:r w:rsidRPr="00174F58">
        <w:rPr>
          <w:rFonts w:ascii="GHEA Grapalat" w:hAnsi="GHEA Grapalat"/>
          <w:b/>
        </w:rPr>
        <w:t>Общественная организация «Детский сад муниципалитета Нор Ачн», расположенная на улице Чаренца 8, община Нор Ачн Котайкской области Республики Армения, объявляет ценовое предложение, которое проводится в один этап.</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В результате данной процедуры выбранному участнику будет предложено подписать договор на поставку продуктов питания (далее - договор).</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Условия, предъявляемые к лицам, не имеющим права участвовать в этой процедуре, а также участникам, определяются приглашением этой процедуры.</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Выбранный участник торгов определяется из числа участников торгов, которые представили предложения, получившие удовлетворительную оценку на неценовых условиях, по принципу отдавая предпочтение участнику торгов с наименьшей ставкой.</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Для того, чтобы получить приглашение на процедуру в бумажной форме, необходимо обратиться к заказчику до 14:00 </w:t>
      </w:r>
      <w:r w:rsidR="00DF739B">
        <w:rPr>
          <w:rFonts w:ascii="GHEA Grapalat" w:hAnsi="GHEA Grapalat"/>
          <w:b/>
          <w:lang w:val="hy-AM"/>
        </w:rPr>
        <w:t>7</w:t>
      </w:r>
      <w:r w:rsidRPr="00174F58">
        <w:rPr>
          <w:rFonts w:ascii="GHEA Grapalat" w:hAnsi="GHEA Grapalat"/>
          <w:b/>
        </w:rPr>
        <w:t>-го дня с даты публикации данного объявления. Причем, чтобы получить приглашение в бумажной форме, заказчик должен подать письменное заявление. Заказчик должен предоставить приглашение в бумажном виде в первый рабочий день после получения такого запроса бесплатно.</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В случае запроса электронного приглашения заказчик должен предоставить приглашение бесплатно в течение рабочего дня, следующего за днем </w:t>
      </w:r>
      <w:r w:rsidRPr="00174F58">
        <w:rPr>
          <w:rFonts w:ascii="Cambria Math" w:hAnsi="Cambria Math" w:cs="Cambria Math"/>
          <w:b/>
        </w:rPr>
        <w:t>​​</w:t>
      </w:r>
      <w:r w:rsidRPr="00174F58">
        <w:rPr>
          <w:rFonts w:ascii="GHEA Grapalat" w:hAnsi="GHEA Grapalat" w:cs="GHEA Grapalat"/>
          <w:b/>
        </w:rPr>
        <w:t>получения заявки.</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Неполучение приглашения не ограничивает право участника на участие в этой процедуре.</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Заявки на участие в данной процедуре должны быть поданы документальным документом в Котайкской области Республики Армения, общине Нор Ачн, по ад</w:t>
      </w:r>
      <w:r w:rsidR="00DF739B">
        <w:rPr>
          <w:rFonts w:ascii="GHEA Grapalat" w:hAnsi="GHEA Grapalat"/>
          <w:b/>
        </w:rPr>
        <w:t xml:space="preserve">ресу: ул. Чаренца, 8, до 14:00 </w:t>
      </w:r>
      <w:r w:rsidR="00DF739B">
        <w:rPr>
          <w:rFonts w:ascii="GHEA Grapalat" w:hAnsi="GHEA Grapalat"/>
          <w:b/>
          <w:lang w:val="hy-AM"/>
        </w:rPr>
        <w:t>7</w:t>
      </w:r>
      <w:r w:rsidRPr="00174F58">
        <w:rPr>
          <w:rFonts w:ascii="GHEA Grapalat" w:hAnsi="GHEA Grapalat"/>
          <w:b/>
        </w:rPr>
        <w:t>-го дня со дня публикации данного объявления.</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Заявки можно подавать не только на армянском, но и на английском или русском языках.</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Открытие торгов состоится 3 января 2022 года в 14:00 в Котайкском марзе Республики Армения, Котайкском марзе Республики Армения, общине Нор Ачн, ул. Чаренца, 8.</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Жалобы на эту процедуру следует подавать Заявителю закупки, c. Ерджан, ул. Мелик-Адамяна 1 адрес. Обжалование осуществляется в порядке, установленном приглашением </w:t>
      </w:r>
      <w:r w:rsidRPr="00174F58">
        <w:rPr>
          <w:rFonts w:ascii="GHEA Grapalat" w:hAnsi="GHEA Grapalat"/>
          <w:b/>
        </w:rPr>
        <w:lastRenderedPageBreak/>
        <w:t>к участию в конкурсе. Жалоба в размере 30,000 (тридцать тысяч) драмов необходима для подачи жалобы, которая должна быть переведена на казначейский счет «900008000482», открытый на имя Министерства финансов Республики Армения.</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Для получения дополнительной информации об этом объявлении, пожалуйста, свяжитесь с секретарем оценочной комиссии Кристине Багдасарян.</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                                              Телефон: 060-70-40-21</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                                               Почта: baghdasaryan_1978@mail.ru</w:t>
      </w:r>
    </w:p>
    <w:p w:rsidR="00174F58" w:rsidRPr="00174F58" w:rsidRDefault="00174F58" w:rsidP="00174F58">
      <w:pPr>
        <w:widowControl w:val="0"/>
        <w:spacing w:after="160"/>
        <w:ind w:firstLine="567"/>
        <w:jc w:val="both"/>
        <w:rPr>
          <w:rFonts w:ascii="GHEA Grapalat" w:hAnsi="GHEA Grapalat"/>
          <w:b/>
        </w:rPr>
      </w:pPr>
      <w:r w:rsidRPr="00174F58">
        <w:rPr>
          <w:rFonts w:ascii="GHEA Grapalat" w:hAnsi="GHEA Grapalat"/>
          <w:b/>
        </w:rPr>
        <w:t xml:space="preserve">                          Заказчик: «Детский сад муниципалитета Нор Ачн»</w:t>
      </w:r>
    </w:p>
    <w:p w:rsidR="00174F58" w:rsidRPr="00174F58" w:rsidRDefault="00174F58" w:rsidP="00174F58">
      <w:pPr>
        <w:widowControl w:val="0"/>
        <w:spacing w:after="160"/>
        <w:ind w:firstLine="567"/>
        <w:jc w:val="both"/>
        <w:rPr>
          <w:rFonts w:ascii="GHEA Grapalat" w:hAnsi="GHEA Grapalat"/>
          <w:b/>
        </w:rPr>
      </w:pPr>
    </w:p>
    <w:p w:rsidR="00174F58" w:rsidRDefault="00174F58" w:rsidP="00174F58">
      <w:pPr>
        <w:widowControl w:val="0"/>
        <w:spacing w:after="160"/>
        <w:ind w:firstLine="567"/>
        <w:jc w:val="both"/>
        <w:rPr>
          <w:rFonts w:ascii="GHEA Grapalat" w:hAnsi="GHEA Grapalat"/>
          <w:b/>
          <w:lang w:val="hy-AM"/>
        </w:rPr>
      </w:pPr>
      <w:r w:rsidRPr="00174F58">
        <w:rPr>
          <w:rFonts w:ascii="GHEA Grapalat" w:hAnsi="GHEA Grapalat"/>
          <w:b/>
        </w:rPr>
        <w:t>Ценовая процедура проводится в порядке, предусмотренном частью 6 статьи 15 Закона РА «О закупках».</w:t>
      </w:r>
    </w:p>
    <w:p w:rsidR="001A43A4" w:rsidRPr="009044F1" w:rsidRDefault="00096865" w:rsidP="00174F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Pr="00501014" w:rsidRDefault="00883634" w:rsidP="00653F08">
      <w:pPr>
        <w:widowControl w:val="0"/>
        <w:spacing w:after="160"/>
        <w:ind w:firstLine="567"/>
        <w:jc w:val="center"/>
        <w:rPr>
          <w:rFonts w:ascii="GHEA Grapalat" w:hAnsi="GHEA Grapalat"/>
          <w:b/>
        </w:rPr>
      </w:pPr>
    </w:p>
    <w:p w:rsidR="00883634" w:rsidRDefault="00883634" w:rsidP="00883634">
      <w:pPr>
        <w:widowControl w:val="0"/>
        <w:spacing w:after="160"/>
        <w:ind w:firstLine="567"/>
        <w:jc w:val="center"/>
        <w:rPr>
          <w:rFonts w:ascii="GHEA Grapalat" w:hAnsi="GHEA Grapalat"/>
          <w:b/>
          <w:lang w:val="hy-AM"/>
        </w:rPr>
      </w:pPr>
    </w:p>
    <w:p w:rsidR="00174F58" w:rsidRDefault="00174F58" w:rsidP="00883634">
      <w:pPr>
        <w:widowControl w:val="0"/>
        <w:spacing w:after="160"/>
        <w:ind w:firstLine="567"/>
        <w:jc w:val="center"/>
        <w:rPr>
          <w:rFonts w:ascii="GHEA Grapalat" w:hAnsi="GHEA Grapalat"/>
          <w:b/>
          <w:lang w:val="hy-AM"/>
        </w:rPr>
      </w:pPr>
    </w:p>
    <w:p w:rsidR="00174F58" w:rsidRDefault="00174F58" w:rsidP="00883634">
      <w:pPr>
        <w:widowControl w:val="0"/>
        <w:spacing w:after="160"/>
        <w:ind w:firstLine="567"/>
        <w:jc w:val="center"/>
        <w:rPr>
          <w:rFonts w:ascii="GHEA Grapalat" w:hAnsi="GHEA Grapalat"/>
          <w:b/>
          <w:lang w:val="hy-AM"/>
        </w:rPr>
      </w:pPr>
    </w:p>
    <w:p w:rsidR="00174F58" w:rsidRDefault="00174F58" w:rsidP="00883634">
      <w:pPr>
        <w:widowControl w:val="0"/>
        <w:spacing w:after="160"/>
        <w:ind w:firstLine="567"/>
        <w:jc w:val="center"/>
        <w:rPr>
          <w:rFonts w:ascii="GHEA Grapalat" w:hAnsi="GHEA Grapalat"/>
          <w:b/>
          <w:lang w:val="hy-AM"/>
        </w:rPr>
      </w:pPr>
    </w:p>
    <w:p w:rsidR="00174F58" w:rsidRDefault="00174F58" w:rsidP="00883634">
      <w:pPr>
        <w:widowControl w:val="0"/>
        <w:spacing w:after="160"/>
        <w:ind w:firstLine="567"/>
        <w:jc w:val="center"/>
        <w:rPr>
          <w:rFonts w:ascii="GHEA Grapalat" w:hAnsi="GHEA Grapalat"/>
          <w:b/>
          <w:lang w:val="hy-AM"/>
        </w:rPr>
      </w:pP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Одобрено</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С кодом "NH-NUH-GHAPDZB-22/01-FOOD"</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комитет по оценке котировок</w:t>
      </w: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 xml:space="preserve">  2022 год Решением № 1 от </w:t>
      </w:r>
    </w:p>
    <w:p w:rsidR="00174F58" w:rsidRPr="00174F58" w:rsidRDefault="00174F58" w:rsidP="00174F58">
      <w:pPr>
        <w:widowControl w:val="0"/>
        <w:spacing w:after="160"/>
        <w:ind w:firstLine="567"/>
        <w:jc w:val="center"/>
        <w:rPr>
          <w:rFonts w:ascii="GHEA Grapalat" w:hAnsi="GHEA Grapalat"/>
          <w:b/>
        </w:rPr>
      </w:pP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«ДЕТСКИЙ САД ОБЩЕСТВЕННОСТИ НОР АХН» КОТАЙКСКИЙ МАРЗ РА</w:t>
      </w:r>
    </w:p>
    <w:p w:rsidR="00174F58" w:rsidRPr="00174F58" w:rsidRDefault="00174F58" w:rsidP="00174F58">
      <w:pPr>
        <w:widowControl w:val="0"/>
        <w:spacing w:after="160"/>
        <w:ind w:firstLine="567"/>
        <w:jc w:val="center"/>
        <w:rPr>
          <w:rFonts w:ascii="GHEA Grapalat" w:hAnsi="GHEA Grapalat"/>
          <w:b/>
        </w:rPr>
      </w:pPr>
    </w:p>
    <w:p w:rsidR="00174F58" w:rsidRPr="00174F58" w:rsidRDefault="00174F58" w:rsidP="00174F58">
      <w:pPr>
        <w:widowControl w:val="0"/>
        <w:spacing w:after="160"/>
        <w:ind w:firstLine="567"/>
        <w:jc w:val="center"/>
        <w:rPr>
          <w:rFonts w:ascii="GHEA Grapalat" w:hAnsi="GHEA Grapalat"/>
          <w:b/>
        </w:rPr>
      </w:pPr>
      <w:r w:rsidRPr="00174F58">
        <w:rPr>
          <w:rFonts w:ascii="GHEA Grapalat" w:hAnsi="GHEA Grapalat"/>
          <w:b/>
        </w:rPr>
        <w:t>ПРИГЛАШЕНИЕ:</w:t>
      </w:r>
    </w:p>
    <w:p w:rsidR="00174F58" w:rsidRPr="00174F58" w:rsidRDefault="00174F58" w:rsidP="00174F58">
      <w:pPr>
        <w:widowControl w:val="0"/>
        <w:spacing w:after="160"/>
        <w:ind w:firstLine="567"/>
        <w:jc w:val="center"/>
        <w:rPr>
          <w:rFonts w:ascii="GHEA Grapalat" w:hAnsi="GHEA Grapalat"/>
          <w:b/>
        </w:rPr>
      </w:pPr>
    </w:p>
    <w:p w:rsidR="00160AE4" w:rsidRPr="00653F08" w:rsidRDefault="00174F58" w:rsidP="00174F58">
      <w:pPr>
        <w:widowControl w:val="0"/>
        <w:spacing w:after="160"/>
        <w:ind w:firstLine="567"/>
        <w:jc w:val="center"/>
        <w:rPr>
          <w:rFonts w:ascii="GHEA Grapalat" w:hAnsi="GHEA Grapalat" w:cs="Sylfaen"/>
          <w:b/>
        </w:rPr>
      </w:pPr>
      <w:r w:rsidRPr="00174F58">
        <w:rPr>
          <w:rFonts w:ascii="GHEA Grapalat" w:hAnsi="GHEA Grapalat"/>
          <w:b/>
        </w:rPr>
        <w:t>«ДЕТСКИЙ САД ОБЩИНЫ НОР АЧН» КОТАЙКСКОГО МАРЗА АРМЕНИИ ДЛЯ ПОТРЕБНОСТЕЙ ОБЪЯВЛЕННОЕ ОБЪЯВЛЕНИЕ О ПРИОБРЕТЕНИИ ПРОДУКТОВ</w:t>
      </w:r>
      <w:r w:rsidR="00994A77" w:rsidRPr="00653F08">
        <w:rPr>
          <w:rFonts w:ascii="GHEA Grapalat" w:hAnsi="GHEA Grapalat"/>
          <w:b/>
        </w:rPr>
        <w:br w:type="page"/>
      </w:r>
    </w:p>
    <w:p w:rsidR="00653F08" w:rsidRPr="00653F08" w:rsidRDefault="00653F08" w:rsidP="00653F08">
      <w:pPr>
        <w:widowControl w:val="0"/>
        <w:spacing w:after="160"/>
        <w:jc w:val="center"/>
        <w:rPr>
          <w:rStyle w:val="jlqj4b"/>
        </w:rPr>
      </w:pPr>
      <w:r w:rsidRPr="00653F08">
        <w:rPr>
          <w:rStyle w:val="jlqj4b"/>
        </w:rPr>
        <w:lastRenderedPageBreak/>
        <w:t>Это приглашение предоставляется в дополнение к запросу коммерческого предложения (далее - процедура) под кодом «</w:t>
      </w:r>
      <w:r w:rsidR="00046F2F" w:rsidRPr="00174F58">
        <w:rPr>
          <w:rFonts w:ascii="GHEA Grapalat" w:hAnsi="GHEA Grapalat"/>
          <w:b/>
        </w:rPr>
        <w:t>NH-NUH-GHAPDZB-22/01-FOOD</w:t>
      </w:r>
      <w:r w:rsidRPr="00653F08">
        <w:rPr>
          <w:rStyle w:val="jlqj4b"/>
        </w:rPr>
        <w:t>».</w:t>
      </w:r>
    </w:p>
    <w:p w:rsidR="00653F08" w:rsidRPr="00653F08" w:rsidRDefault="00653F08" w:rsidP="00653F08">
      <w:pPr>
        <w:widowControl w:val="0"/>
        <w:spacing w:after="160"/>
        <w:jc w:val="center"/>
        <w:rPr>
          <w:rStyle w:val="jlqj4b"/>
        </w:rPr>
      </w:pPr>
      <w:r w:rsidRPr="00653F08">
        <w:rPr>
          <w:rStyle w:val="jlqj4b"/>
        </w:rPr>
        <w:t>Данное приглашение составлено в соответствии с Законом о закупках РА, в том числе Законом РА «О закупках» (далее - Закон), Правительством РА 2017. В соответствии с требованиями Процедуры «Организация закупочного процесса» (далее - Порядок), утвержденной постановлением № 526-Н от 4 мая 2012 года, և намерена участвовать в процедуре, объявленной «ЗАПРЕЩЕННЫМ ДЕТСКИМ САДОМ». информировать лиц (далее - участник) об условиях процедуры, предмете закупки, порядке проведения, принимать решение по выбранному участнику, заключать с ним договор, а также чтобы помочь ему / ей в составлении заявки.</w:t>
      </w:r>
    </w:p>
    <w:p w:rsidR="00653F08" w:rsidRPr="00653F08" w:rsidRDefault="00653F08" w:rsidP="00653F08">
      <w:pPr>
        <w:widowControl w:val="0"/>
        <w:spacing w:after="160"/>
        <w:jc w:val="center"/>
        <w:rPr>
          <w:rStyle w:val="jlqj4b"/>
        </w:rPr>
      </w:pPr>
      <w:r w:rsidRPr="00653F08">
        <w:rPr>
          <w:rStyle w:val="jlqj4b"/>
        </w:rPr>
        <w:t>Заявления могут подавать все лица, независимо от того, являются ли они иностранными физическими лицами, организациями или лицами без гражданства.</w:t>
      </w:r>
    </w:p>
    <w:p w:rsidR="00653F08" w:rsidRPr="00653F08" w:rsidRDefault="00653F08" w:rsidP="00653F08">
      <w:pPr>
        <w:widowControl w:val="0"/>
        <w:spacing w:after="160"/>
        <w:jc w:val="center"/>
        <w:rPr>
          <w:rStyle w:val="jlqj4b"/>
        </w:rPr>
      </w:pPr>
      <w:r w:rsidRPr="00653F08">
        <w:rPr>
          <w:rStyle w:val="jlqj4b"/>
        </w:rPr>
        <w:t>К отношениям, связанным с этим порядком, применяется право Республики Армения. Споры, связанные с этой процедурой, подлежат рассмотрению в судах Республики Армения.</w:t>
      </w:r>
    </w:p>
    <w:p w:rsidR="00653F08" w:rsidRDefault="00653F08" w:rsidP="00653F08">
      <w:pPr>
        <w:widowControl w:val="0"/>
        <w:spacing w:after="160"/>
        <w:jc w:val="center"/>
        <w:rPr>
          <w:rStyle w:val="jlqj4b"/>
          <w:lang w:val="hy-AM"/>
        </w:rPr>
      </w:pPr>
      <w:r w:rsidRPr="00653F08">
        <w:rPr>
          <w:rStyle w:val="jlqj4b"/>
        </w:rPr>
        <w:t xml:space="preserve">Электронный адрес секретаря аттестационной комиссии: </w:t>
      </w:r>
      <w:hyperlink r:id="rId8" w:history="1">
        <w:r w:rsidRPr="0024061A">
          <w:rPr>
            <w:rStyle w:val="a9"/>
          </w:rPr>
          <w:t>baghdasaryan_1978@mail.ru</w:t>
        </w:r>
      </w:hyperlink>
      <w:r w:rsidRPr="00653F08">
        <w:rPr>
          <w:rStyle w:val="jlqj4b"/>
        </w:rPr>
        <w:t>.</w:t>
      </w:r>
    </w:p>
    <w:p w:rsidR="006B3DE0" w:rsidRDefault="006B3DE0" w:rsidP="00B46D58">
      <w:pPr>
        <w:widowControl w:val="0"/>
        <w:spacing w:after="160"/>
        <w:jc w:val="center"/>
        <w:rPr>
          <w:rStyle w:val="jlqj4b"/>
          <w:b/>
          <w:lang w:val="hy-AM"/>
        </w:rPr>
      </w:pPr>
    </w:p>
    <w:p w:rsidR="00174F58" w:rsidRPr="006B3DE0" w:rsidRDefault="00174F58" w:rsidP="00B46D58">
      <w:pPr>
        <w:widowControl w:val="0"/>
        <w:spacing w:after="160"/>
        <w:jc w:val="center"/>
        <w:rPr>
          <w:rStyle w:val="jlqj4b"/>
          <w:b/>
          <w:lang w:val="hy-AM"/>
        </w:rPr>
      </w:pPr>
      <w:r w:rsidRPr="006B3DE0">
        <w:rPr>
          <w:rStyle w:val="jlqj4b"/>
          <w:b/>
          <w:lang w:val="hy-AM"/>
        </w:rPr>
        <w:t>«ДЕТСКИЙ САД ОБЩИНЫ НОР АЧН» КОТАЙКСКОГО МАРЗА АРМЕНИИ ДЛЯ ПОТРЕБНОСТЕЙ ОБЪЯВЛЕННОЕ ОБЪЯВЛЕНИЕ О ПРИОБРЕТЕНИИ ПРОДУКТОВ</w:t>
      </w:r>
    </w:p>
    <w:p w:rsidR="009A486D" w:rsidRPr="001D5324" w:rsidRDefault="009A486D" w:rsidP="00B46D58">
      <w:pPr>
        <w:widowControl w:val="0"/>
        <w:spacing w:after="160"/>
        <w:jc w:val="center"/>
        <w:rPr>
          <w:rStyle w:val="jlqj4b"/>
        </w:rPr>
      </w:pPr>
      <w:r w:rsidRPr="009A486D">
        <w:rPr>
          <w:rStyle w:val="jlqj4b"/>
          <w:b/>
        </w:rPr>
        <w:t>ИНСТРУКЦИЯ ПО ПОДГОТОВКЕ ПРЕЗЕНТАЦИОННОЙ ЗАПРОСЫ 1</w:t>
      </w:r>
      <w:r>
        <w:rPr>
          <w:rStyle w:val="jlqj4b"/>
        </w:rPr>
        <w:t xml:space="preserve">. </w:t>
      </w:r>
    </w:p>
    <w:p w:rsidR="009A486D" w:rsidRPr="001D5324" w:rsidRDefault="009A486D" w:rsidP="00B46D58">
      <w:pPr>
        <w:widowControl w:val="0"/>
        <w:spacing w:after="160"/>
        <w:jc w:val="center"/>
        <w:rPr>
          <w:rStyle w:val="jlqj4b"/>
        </w:rPr>
      </w:pPr>
    </w:p>
    <w:p w:rsidR="00653F08" w:rsidRPr="006229E7" w:rsidRDefault="009A486D" w:rsidP="00653F08">
      <w:pPr>
        <w:jc w:val="center"/>
        <w:rPr>
          <w:rFonts w:ascii="GHEA Grapalat" w:hAnsi="GHEA Grapalat"/>
          <w:b/>
          <w:sz w:val="20"/>
          <w:szCs w:val="20"/>
          <w:lang w:val="af-ZA"/>
        </w:rPr>
      </w:pPr>
      <w:r>
        <w:rPr>
          <w:rStyle w:val="jlqj4b"/>
        </w:rPr>
        <w:t xml:space="preserve">Общие положения 2. Запрос процедуры 3. Приложения 1-6 Это приглашение предоставляется в дополнение к объявлению о запуске (в дальнейшем именуемое процедурой) под кодом «CSM-GHAPDZB-21/01-FOOD». Данное приглашение составлено в соответствии с Законом РА о закупках, в том числе Законом РА «О закупках» (далее - Закон), Правительством РА 2017. В соответствии с требованиями процедуры «Организация закупочного процесса» (далее - Порядок), утвержденной решением N 526-N от 4 мая 2012 года, </w:t>
      </w:r>
      <w:r>
        <w:rPr>
          <w:rStyle w:val="jlqj4b"/>
          <w:rFonts w:ascii="Sylfaen" w:hAnsi="Sylfaen" w:cs="Sylfaen"/>
        </w:rPr>
        <w:t>ունու</w:t>
      </w:r>
      <w:r>
        <w:rPr>
          <w:rStyle w:val="jlqj4b"/>
        </w:rPr>
        <w:t xml:space="preserve"> предназначен для лиц, намеревающихся участвовать в процедуре, объявленной «Детским садом общины Канакераван» (далее - заказчик). (далее - участник) для информирования об условиях процедуры - предмета закупки, процедуры, которая будет проводиться, для принятия решения по выбранному участнику, для заключения с ним договора, а также для оказания ему помощи в подготовке заявки на процедуру. Заявления могут подавать все лица, независимо от того, являются ли они иностранными физическими лицами, организациями, лицами без гражданства. К отношениям, связанным с этим порядком, применяется право Республики Армения. Споры, связанные с этой процедурой, подлежат рассмотрению в судах Республики Армения. Электронный адрес секретаря Оценочной комиссии: </w:t>
      </w:r>
      <w:r w:rsidRPr="009A486D">
        <w:rPr>
          <w:rStyle w:val="jlqj4b"/>
          <w:b/>
        </w:rPr>
        <w:t>baghdasaryan_1978@mail.ru.</w:t>
      </w:r>
      <w:r w:rsidR="00F5653D" w:rsidRPr="009044F1">
        <w:rPr>
          <w:rFonts w:ascii="GHEA Grapalat" w:hAnsi="GHEA Grapalat"/>
        </w:rPr>
        <w:br w:type="page"/>
      </w:r>
    </w:p>
    <w:p w:rsidR="00653F08" w:rsidRPr="006229E7" w:rsidRDefault="00653F08" w:rsidP="00653F08">
      <w:pPr>
        <w:pStyle w:val="3"/>
        <w:spacing w:line="240" w:lineRule="auto"/>
        <w:ind w:firstLine="567"/>
        <w:rPr>
          <w:rFonts w:ascii="GHEA Grapalat" w:hAnsi="GHEA Grapalat"/>
          <w:i w:val="0"/>
          <w:lang w:val="af-ZA"/>
        </w:rPr>
      </w:pPr>
    </w:p>
    <w:p w:rsidR="00653F08" w:rsidRPr="00653F08" w:rsidRDefault="00653F08" w:rsidP="00653F08">
      <w:pPr>
        <w:pStyle w:val="aa"/>
        <w:ind w:right="-7" w:firstLine="567"/>
        <w:jc w:val="center"/>
        <w:rPr>
          <w:rFonts w:ascii="GHEA Grapalat" w:hAnsi="GHEA Grapalat" w:cs="Sylfaen"/>
          <w:b/>
          <w:sz w:val="20"/>
          <w:szCs w:val="20"/>
          <w:lang w:val="af-ZA"/>
        </w:rPr>
      </w:pPr>
      <w:r w:rsidRPr="00653F08">
        <w:rPr>
          <w:rFonts w:ascii="GHEA Grapalat" w:hAnsi="GHEA Grapalat" w:cs="Sylfaen"/>
          <w:b/>
          <w:sz w:val="20"/>
          <w:szCs w:val="20"/>
          <w:lang w:val="af-ZA"/>
        </w:rPr>
        <w:t>1. ОПИСАНИЕ ПРЕДМЕТА ПОКУПКИ.</w:t>
      </w:r>
    </w:p>
    <w:p w:rsidR="00653F08" w:rsidRPr="00653F08" w:rsidRDefault="00653F08" w:rsidP="00653F08">
      <w:pPr>
        <w:pStyle w:val="aa"/>
        <w:ind w:right="-7" w:firstLine="567"/>
        <w:jc w:val="center"/>
        <w:rPr>
          <w:rFonts w:ascii="GHEA Grapalat" w:hAnsi="GHEA Grapalat" w:cs="Sylfaen"/>
          <w:b/>
          <w:sz w:val="20"/>
          <w:szCs w:val="20"/>
          <w:lang w:val="af-ZA"/>
        </w:rPr>
      </w:pPr>
    </w:p>
    <w:p w:rsidR="00653F08" w:rsidRPr="006229E7" w:rsidRDefault="00653F08" w:rsidP="00653F08">
      <w:pPr>
        <w:pStyle w:val="aa"/>
        <w:spacing w:after="0"/>
        <w:ind w:right="-7" w:firstLine="567"/>
        <w:jc w:val="center"/>
        <w:rPr>
          <w:rFonts w:ascii="GHEA Grapalat" w:hAnsi="GHEA Grapalat" w:cs="Times Armenian"/>
          <w:b/>
          <w:color w:val="000000"/>
          <w:sz w:val="20"/>
          <w:szCs w:val="20"/>
          <w:lang w:val="hy-AM"/>
        </w:rPr>
      </w:pPr>
      <w:r w:rsidRPr="00653F08">
        <w:rPr>
          <w:rFonts w:ascii="GHEA Grapalat" w:hAnsi="GHEA Grapalat" w:cs="Sylfaen"/>
          <w:b/>
          <w:sz w:val="20"/>
          <w:szCs w:val="20"/>
          <w:lang w:val="af-ZA"/>
        </w:rPr>
        <w:t xml:space="preserve">1.1 Предметом покупки является покупка продуктов питания (далее - товар) для нужд «ДЕТСКИЙ САД БЕЗ СОБСТВЕННОСТИ», которые сгруппированы в </w:t>
      </w:r>
      <w:r w:rsidR="00174F58">
        <w:rPr>
          <w:rFonts w:ascii="GHEA Grapalat" w:hAnsi="GHEA Grapalat" w:cs="Sylfaen"/>
          <w:b/>
          <w:sz w:val="20"/>
          <w:szCs w:val="20"/>
          <w:lang w:val="hy-AM"/>
        </w:rPr>
        <w:t xml:space="preserve">55 </w:t>
      </w:r>
      <w:r w:rsidRPr="00653F08">
        <w:rPr>
          <w:rFonts w:ascii="GHEA Grapalat" w:hAnsi="GHEA Grapalat" w:cs="Sylfaen"/>
          <w:b/>
          <w:sz w:val="20"/>
          <w:szCs w:val="20"/>
          <w:lang w:val="af-ZA"/>
        </w:rPr>
        <w:t>порцию</w:t>
      </w:r>
    </w:p>
    <w:p w:rsidR="00096865" w:rsidRPr="00653F08" w:rsidRDefault="00096865" w:rsidP="00653F08">
      <w:pPr>
        <w:pStyle w:val="3"/>
        <w:keepNext w:val="0"/>
        <w:widowControl w:val="0"/>
        <w:tabs>
          <w:tab w:val="left" w:pos="1134"/>
        </w:tabs>
        <w:spacing w:after="160" w:line="240" w:lineRule="auto"/>
        <w:ind w:firstLine="567"/>
        <w:rPr>
          <w:rFonts w:ascii="GHEA Grapalat" w:hAnsi="GHEA Grapalat"/>
          <w:b/>
          <w:i w:val="0"/>
          <w:sz w:val="24"/>
          <w:szCs w:val="24"/>
          <w:lang w:val="hy-AM"/>
        </w:rPr>
      </w:pPr>
    </w:p>
    <w:tbl>
      <w:tblPr>
        <w:tblpPr w:leftFromText="180" w:rightFromText="180" w:vertAnchor="text" w:tblpX="828" w:tblpY="1"/>
        <w:tblOverlap w:val="neve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5490"/>
      </w:tblGrid>
      <w:tr w:rsidR="00096865" w:rsidRPr="009044F1" w:rsidTr="00174F58">
        <w:tc>
          <w:tcPr>
            <w:tcW w:w="2358" w:type="dxa"/>
            <w:vAlign w:val="center"/>
          </w:tcPr>
          <w:p w:rsidR="00096865" w:rsidRPr="00653F08" w:rsidRDefault="00096865" w:rsidP="00174F58">
            <w:pPr>
              <w:pStyle w:val="23"/>
              <w:widowControl w:val="0"/>
              <w:spacing w:after="120" w:line="240" w:lineRule="auto"/>
              <w:ind w:firstLine="0"/>
              <w:jc w:val="center"/>
              <w:rPr>
                <w:rFonts w:ascii="GHEA Grapalat" w:hAnsi="GHEA Grapalat"/>
                <w:b/>
                <w:bCs/>
                <w:iCs/>
                <w:sz w:val="24"/>
                <w:szCs w:val="24"/>
              </w:rPr>
            </w:pPr>
            <w:r w:rsidRPr="00653F08">
              <w:rPr>
                <w:rFonts w:ascii="GHEA Grapalat" w:hAnsi="GHEA Grapalat"/>
                <w:b/>
                <w:sz w:val="24"/>
                <w:szCs w:val="24"/>
              </w:rPr>
              <w:t>Номера лотов</w:t>
            </w:r>
          </w:p>
        </w:tc>
        <w:tc>
          <w:tcPr>
            <w:tcW w:w="5490" w:type="dxa"/>
            <w:vAlign w:val="center"/>
          </w:tcPr>
          <w:p w:rsidR="00096865" w:rsidRPr="00653F08" w:rsidRDefault="00096865" w:rsidP="00174F58">
            <w:pPr>
              <w:pStyle w:val="23"/>
              <w:widowControl w:val="0"/>
              <w:spacing w:after="120" w:line="240" w:lineRule="auto"/>
              <w:ind w:firstLine="0"/>
              <w:jc w:val="center"/>
              <w:rPr>
                <w:rFonts w:ascii="GHEA Grapalat" w:hAnsi="GHEA Grapalat"/>
                <w:b/>
                <w:bCs/>
                <w:iCs/>
                <w:sz w:val="24"/>
                <w:szCs w:val="24"/>
              </w:rPr>
            </w:pPr>
            <w:r w:rsidRPr="00653F08">
              <w:rPr>
                <w:rFonts w:ascii="GHEA Grapalat" w:hAnsi="GHEA Grapalat"/>
                <w:b/>
                <w:sz w:val="24"/>
                <w:szCs w:val="24"/>
              </w:rPr>
              <w:t>Наименование лота</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bookmarkStart w:id="0" w:name="_GoBack" w:colFirst="1" w:colLast="1"/>
            <w:r w:rsidRPr="00174F58">
              <w:rPr>
                <w:rFonts w:ascii="GHEA Grapalat" w:hAnsi="GHEA Grapalat"/>
                <w:b/>
                <w:color w:val="000000"/>
                <w:sz w:val="20"/>
                <w:szCs w:val="20"/>
              </w:rPr>
              <w:t>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Хлеб высокого качества</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Баклажан</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Макаронные изделия, вермишель</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Мука высшего сорта</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5</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Свежее молоко</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6</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Йогурт</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7</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Сметана</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8</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Творог</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9</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Сыр / Лори /</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10</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Сливочное масло / жирность / 71,5-82,5% /</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11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Масло растительное подсолнечное 1 / масло /</w:t>
            </w:r>
          </w:p>
        </w:tc>
      </w:tr>
      <w:tr w:rsidR="00174F58" w:rsidRPr="009044F1" w:rsidTr="00174F58">
        <w:tc>
          <w:tcPr>
            <w:tcW w:w="2358" w:type="dxa"/>
            <w:vAlign w:val="center"/>
          </w:tcPr>
          <w:p w:rsidR="00174F58" w:rsidRPr="00174F58" w:rsidRDefault="00174F58" w:rsidP="00174F58">
            <w:pPr>
              <w:jc w:val="center"/>
              <w:rPr>
                <w:rFonts w:ascii="GHEA Grapalat" w:hAnsi="GHEA Grapalat"/>
                <w:b/>
                <w:color w:val="000000"/>
                <w:sz w:val="20"/>
                <w:szCs w:val="20"/>
              </w:rPr>
            </w:pPr>
            <w:r w:rsidRPr="00174F58">
              <w:rPr>
                <w:rFonts w:ascii="GHEA Grapalat" w:hAnsi="GHEA Grapalat"/>
                <w:b/>
                <w:color w:val="000000"/>
                <w:sz w:val="20"/>
                <w:szCs w:val="20"/>
              </w:rPr>
              <w:t>12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Говядина без костей</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13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Куриное мясо</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Яйцо / Яйцо 1-го сорта /</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15</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Сгущенное молоко / 370гр /</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16</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Варенье:</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17</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Томатная паста</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18</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Лорел Лорд!</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19</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Горох</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20</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Чечевица</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Рис:</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Гречка / Гречка /</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Пырей</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Бук</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25</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Сахар</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26</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Соль мелко нарезать</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27</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Молотый перец</w:t>
            </w:r>
          </w:p>
        </w:tc>
      </w:tr>
      <w:tr w:rsidR="00174F58" w:rsidRPr="009044F1" w:rsidTr="00174F58">
        <w:tc>
          <w:tcPr>
            <w:tcW w:w="2358" w:type="dxa"/>
            <w:vAlign w:val="center"/>
          </w:tcPr>
          <w:p w:rsidR="00174F58" w:rsidRPr="00174F58" w:rsidRDefault="00174F58" w:rsidP="00174F58">
            <w:pPr>
              <w:jc w:val="center"/>
              <w:rPr>
                <w:rFonts w:ascii="GHEA Grapalat" w:hAnsi="GHEA Grapalat" w:cs="Arial"/>
                <w:b/>
                <w:color w:val="000000"/>
                <w:sz w:val="20"/>
                <w:szCs w:val="20"/>
              </w:rPr>
            </w:pPr>
            <w:r w:rsidRPr="00174F58">
              <w:rPr>
                <w:rFonts w:ascii="GHEA Grapalat" w:hAnsi="GHEA Grapalat" w:cs="Arial"/>
                <w:b/>
                <w:color w:val="000000"/>
                <w:sz w:val="20"/>
                <w:szCs w:val="20"/>
              </w:rPr>
              <w:t>28</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Жареный красный перец</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29</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Картофель</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30</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Лук / голова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Капуста / кочан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Свекла красная</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Степгин / морковь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Зеленый:</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35</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Свежие огурцы</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36</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Свежие помидоры</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37</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Адамата / банан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38</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Сладкий зеленый перец</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39</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яблоко</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40</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Персики</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rPr>
            </w:pPr>
            <w:r w:rsidRPr="00174F58">
              <w:rPr>
                <w:rFonts w:ascii="GHEA Grapalat" w:hAnsi="GHEA Grapalat"/>
                <w:b/>
              </w:rPr>
              <w:t>41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Виноград:</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Мандарин:</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апельсин</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Изюм</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45</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Халва</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lastRenderedPageBreak/>
              <w:t>46</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Чай чай / 100 гр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47</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Шоколад</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48</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Печенье:</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49</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Вафля:</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50</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Какао порошок /</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51</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Мармелад</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52</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Сливы</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53</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Абрикос</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54</w:t>
            </w:r>
          </w:p>
        </w:tc>
        <w:tc>
          <w:tcPr>
            <w:tcW w:w="5490" w:type="dxa"/>
          </w:tcPr>
          <w:p w:rsidR="00174F58" w:rsidRPr="00174F58" w:rsidRDefault="00174F58" w:rsidP="00174F58">
            <w:pPr>
              <w:rPr>
                <w:rFonts w:ascii="GHEA Grapalat" w:hAnsi="GHEA Grapalat"/>
                <w:b/>
                <w:sz w:val="20"/>
                <w:szCs w:val="20"/>
              </w:rPr>
            </w:pPr>
            <w:r w:rsidRPr="00174F58">
              <w:rPr>
                <w:rFonts w:ascii="GHEA Grapalat" w:hAnsi="GHEA Grapalat"/>
                <w:b/>
                <w:sz w:val="20"/>
                <w:szCs w:val="20"/>
              </w:rPr>
              <w:t>Груша</w:t>
            </w:r>
          </w:p>
        </w:tc>
      </w:tr>
      <w:tr w:rsidR="00174F58" w:rsidRPr="009044F1" w:rsidTr="00174F58">
        <w:tc>
          <w:tcPr>
            <w:tcW w:w="2358" w:type="dxa"/>
            <w:vAlign w:val="center"/>
          </w:tcPr>
          <w:p w:rsidR="00174F58" w:rsidRPr="00174F58" w:rsidRDefault="00174F58" w:rsidP="00174F58">
            <w:pPr>
              <w:pStyle w:val="23"/>
              <w:spacing w:line="240" w:lineRule="auto"/>
              <w:ind w:firstLine="0"/>
              <w:jc w:val="center"/>
              <w:rPr>
                <w:rFonts w:ascii="GHEA Grapalat" w:hAnsi="GHEA Grapalat"/>
                <w:b/>
                <w:lang w:val="hy-AM"/>
              </w:rPr>
            </w:pPr>
            <w:r w:rsidRPr="00174F58">
              <w:rPr>
                <w:rFonts w:ascii="GHEA Grapalat" w:hAnsi="GHEA Grapalat"/>
                <w:b/>
                <w:lang w:val="hy-AM"/>
              </w:rPr>
              <w:t>55</w:t>
            </w:r>
          </w:p>
        </w:tc>
        <w:tc>
          <w:tcPr>
            <w:tcW w:w="5490" w:type="dxa"/>
            <w:vAlign w:val="center"/>
          </w:tcPr>
          <w:p w:rsidR="00174F58" w:rsidRPr="00174F58" w:rsidRDefault="00174F58" w:rsidP="00174F58">
            <w:pPr>
              <w:rPr>
                <w:rFonts w:ascii="GHEA Grapalat" w:hAnsi="GHEA Grapalat" w:cs="Arial"/>
                <w:b/>
                <w:sz w:val="20"/>
                <w:szCs w:val="20"/>
              </w:rPr>
            </w:pPr>
            <w:r w:rsidRPr="00174F58">
              <w:rPr>
                <w:rFonts w:ascii="GHEA Grapalat" w:hAnsi="GHEA Grapalat" w:cs="Arial"/>
                <w:b/>
                <w:sz w:val="20"/>
                <w:szCs w:val="20"/>
              </w:rPr>
              <w:t>Бисквитное фруктовое тесто</w:t>
            </w:r>
          </w:p>
        </w:tc>
      </w:tr>
      <w:bookmarkEnd w:id="0"/>
    </w:tbl>
    <w:p w:rsidR="00174F58" w:rsidRDefault="00174F58" w:rsidP="00B46D58">
      <w:pPr>
        <w:pStyle w:val="23"/>
        <w:widowControl w:val="0"/>
        <w:spacing w:after="160" w:line="240" w:lineRule="auto"/>
        <w:ind w:firstLine="567"/>
        <w:rPr>
          <w:rFonts w:ascii="GHEA Grapalat" w:hAnsi="GHEA Grapalat"/>
          <w:sz w:val="24"/>
          <w:szCs w:val="24"/>
          <w:lang w:val="hy-AM"/>
        </w:rPr>
      </w:pPr>
    </w:p>
    <w:p w:rsidR="00174F58" w:rsidRDefault="00174F58" w:rsidP="00B46D58">
      <w:pPr>
        <w:pStyle w:val="23"/>
        <w:widowControl w:val="0"/>
        <w:spacing w:after="160" w:line="240" w:lineRule="auto"/>
        <w:ind w:firstLine="567"/>
        <w:rPr>
          <w:rFonts w:ascii="GHEA Grapalat" w:hAnsi="GHEA Grapalat"/>
          <w:sz w:val="24"/>
          <w:szCs w:val="24"/>
          <w:lang w:val="hy-AM"/>
        </w:rPr>
      </w:pPr>
    </w:p>
    <w:p w:rsidR="00174F58" w:rsidRDefault="00174F58" w:rsidP="00B46D58">
      <w:pPr>
        <w:pStyle w:val="23"/>
        <w:widowControl w:val="0"/>
        <w:spacing w:after="160" w:line="240" w:lineRule="auto"/>
        <w:ind w:firstLine="567"/>
        <w:rPr>
          <w:rFonts w:ascii="GHEA Grapalat" w:hAnsi="GHEA Grapalat"/>
          <w:sz w:val="24"/>
          <w:szCs w:val="24"/>
          <w:lang w:val="hy-AM"/>
        </w:rPr>
      </w:pPr>
    </w:p>
    <w:p w:rsidR="00174F58" w:rsidRDefault="00174F58" w:rsidP="00B46D58">
      <w:pPr>
        <w:pStyle w:val="23"/>
        <w:widowControl w:val="0"/>
        <w:spacing w:after="160" w:line="240" w:lineRule="auto"/>
        <w:ind w:firstLine="567"/>
        <w:rPr>
          <w:rFonts w:ascii="GHEA Grapalat" w:hAnsi="GHEA Grapalat"/>
          <w:sz w:val="24"/>
          <w:szCs w:val="24"/>
          <w:lang w:val="hy-AM"/>
        </w:rPr>
      </w:pPr>
    </w:p>
    <w:p w:rsidR="00174F58" w:rsidRDefault="00174F58" w:rsidP="00B46D58">
      <w:pPr>
        <w:pStyle w:val="23"/>
        <w:widowControl w:val="0"/>
        <w:spacing w:after="160" w:line="240" w:lineRule="auto"/>
        <w:ind w:firstLine="567"/>
        <w:rPr>
          <w:rFonts w:ascii="GHEA Grapalat" w:hAnsi="GHEA Grapalat"/>
          <w:sz w:val="24"/>
          <w:szCs w:val="24"/>
        </w:rPr>
      </w:pPr>
    </w:p>
    <w:p w:rsidR="00174F58" w:rsidRPr="00174F58" w:rsidRDefault="00174F58" w:rsidP="00174F58"/>
    <w:p w:rsidR="00174F58" w:rsidRPr="00174F58" w:rsidRDefault="00174F58" w:rsidP="00174F58"/>
    <w:p w:rsidR="00174F58" w:rsidRPr="00174F58" w:rsidRDefault="00174F58" w:rsidP="00174F58"/>
    <w:p w:rsidR="00174F58" w:rsidRDefault="00174F58" w:rsidP="00B46D58">
      <w:pPr>
        <w:pStyle w:val="23"/>
        <w:widowControl w:val="0"/>
        <w:spacing w:after="160" w:line="240" w:lineRule="auto"/>
        <w:ind w:firstLine="567"/>
        <w:rPr>
          <w:rFonts w:ascii="GHEA Grapalat" w:hAnsi="GHEA Grapalat"/>
          <w:sz w:val="24"/>
          <w:szCs w:val="24"/>
          <w:lang w:val="hy-AM"/>
        </w:rPr>
      </w:pPr>
    </w:p>
    <w:p w:rsidR="00096865" w:rsidRPr="009044F1" w:rsidRDefault="00174F58"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7B3153" w:rsidRPr="001D5324" w:rsidRDefault="007B3153" w:rsidP="00B46D58">
      <w:pPr>
        <w:widowControl w:val="0"/>
        <w:spacing w:after="160"/>
        <w:jc w:val="center"/>
        <w:rPr>
          <w:rFonts w:ascii="GHEA Grapalat" w:hAnsi="GHEA Grapalat"/>
          <w:b/>
          <w:sz w:val="32"/>
          <w:szCs w:val="32"/>
        </w:rPr>
      </w:pPr>
      <w:r w:rsidRPr="007B3153">
        <w:rPr>
          <w:rStyle w:val="jlqj4b"/>
          <w:b/>
          <w:color w:val="FF0000"/>
          <w:sz w:val="32"/>
          <w:szCs w:val="32"/>
        </w:rPr>
        <w:t>К сведению, процесс закупок организован на основании части 6 статьи 15 Закона РА «О закупках».</w:t>
      </w:r>
    </w:p>
    <w:p w:rsidR="00096865" w:rsidRPr="001D5324" w:rsidRDefault="00955A1E" w:rsidP="007B3153">
      <w:pPr>
        <w:widowControl w:val="0"/>
        <w:spacing w:after="160"/>
        <w:jc w:val="center"/>
        <w:rPr>
          <w:rFonts w:ascii="GHEA Grapalat" w:hAnsi="GHEA Grapalat"/>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7B3153" w:rsidRPr="007B3153">
        <w:rPr>
          <w:rStyle w:val="jlqj4b"/>
          <w:sz w:val="24"/>
          <w:szCs w:val="24"/>
        </w:rPr>
        <w:t>«14:00» «7-го» дня отсчета со дня Котайкскогомарза Республики Армения, с.Ул. Канакераван 12, корпус</w:t>
      </w:r>
      <w:r w:rsidR="007B3153">
        <w:rPr>
          <w:rStyle w:val="jlqj4b"/>
        </w:rPr>
        <w:t xml:space="preserve"> 1.</w:t>
      </w:r>
      <w:r>
        <w:rPr>
          <w:rFonts w:ascii="GHEA Grapalat" w:hAnsi="GHEA Grapalat"/>
          <w:sz w:val="24"/>
          <w:szCs w:val="24"/>
        </w:rPr>
        <w:t xml:space="preserve">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B3153">
        <w:rPr>
          <w:rStyle w:val="jlqj4b"/>
        </w:rPr>
        <w:t>К. Багдасаряну</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w:t>
      </w:r>
      <w:r>
        <w:rPr>
          <w:rFonts w:ascii="GHEA Grapalat" w:hAnsi="GHEA Grapalat" w:cs="Sylfaen"/>
          <w:sz w:val="24"/>
          <w:szCs w:val="24"/>
        </w:rPr>
        <w:lastRenderedPageBreak/>
        <w:t>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w:t>
      </w:r>
      <w:r w:rsidRPr="009044F1">
        <w:rPr>
          <w:rFonts w:ascii="GHEA Grapalat" w:hAnsi="GHEA Grapalat"/>
          <w:sz w:val="24"/>
          <w:szCs w:val="24"/>
        </w:rPr>
        <w:lastRenderedPageBreak/>
        <w:t>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B3153" w:rsidRPr="007B3153">
        <w:rPr>
          <w:rFonts w:ascii="GHEA Grapalat" w:hAnsi="GHEA Grapalat"/>
          <w:sz w:val="24"/>
          <w:szCs w:val="24"/>
        </w:rPr>
        <w:t>7</w:t>
      </w:r>
      <w:r w:rsidRPr="009044F1">
        <w:rPr>
          <w:rFonts w:ascii="GHEA Grapalat" w:hAnsi="GHEA Grapalat"/>
          <w:sz w:val="24"/>
          <w:szCs w:val="24"/>
        </w:rPr>
        <w:t>"-ый день в "</w:t>
      </w:r>
      <w:r w:rsidR="007B3153" w:rsidRPr="007B3153">
        <w:rPr>
          <w:rFonts w:ascii="GHEA Grapalat" w:hAnsi="GHEA Grapalat"/>
          <w:sz w:val="24"/>
          <w:szCs w:val="24"/>
        </w:rPr>
        <w:t>14/00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либо те, которые не соответствуют </w:t>
      </w:r>
      <w:r w:rsidRPr="009044F1">
        <w:rPr>
          <w:rFonts w:ascii="GHEA Grapalat" w:hAnsi="GHEA Grapalat"/>
        </w:rPr>
        <w:lastRenderedPageBreak/>
        <w:t>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 xml:space="preserve">в </w:t>
      </w:r>
      <w:r w:rsidR="001F0DAB">
        <w:rPr>
          <w:rFonts w:ascii="GHEA Grapalat" w:hAnsi="GHEA Grapalat"/>
        </w:rPr>
        <w:lastRenderedPageBreak/>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решением комиссии</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уведомления о </w:t>
      </w:r>
      <w:r w:rsidRPr="009044F1">
        <w:rPr>
          <w:rFonts w:ascii="GHEA Grapalat" w:hAnsi="GHEA Grapalat"/>
        </w:rPr>
        <w:lastRenderedPageBreak/>
        <w:t>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801A4F">
        <w:rPr>
          <w:rFonts w:ascii="GHEA Grapalat" w:hAnsi="GHEA Grapalat"/>
        </w:rPr>
        <w:t>или наличных денег</w:t>
      </w:r>
      <w:r w:rsidR="00801A4F" w:rsidRPr="00801A4F">
        <w:rPr>
          <w:rFonts w:ascii="GHEA Grapalat" w:hAnsi="GHEA Grapalat"/>
        </w:rPr>
        <w:t>.</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и общая цена заключаемого с последним договора превышает 10 млн. драмов</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 xml:space="preserve">бранный участник </w:t>
      </w:r>
      <w:r w:rsidRPr="00DC29D8">
        <w:rPr>
          <w:rFonts w:ascii="GHEA Grapalat" w:hAnsi="GHEA Grapalat" w:cs="Sylfaen"/>
        </w:rPr>
        <w:lastRenderedPageBreak/>
        <w:t>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w:t>
      </w:r>
      <w:r w:rsidRPr="000811C1">
        <w:rPr>
          <w:rFonts w:ascii="GHEA Grapalat" w:hAnsi="GHEA Grapalat" w:cs="Sylfaen"/>
        </w:rPr>
        <w:lastRenderedPageBreak/>
        <w:t xml:space="preserve">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w:t>
      </w:r>
      <w:r w:rsidRPr="009044F1">
        <w:rPr>
          <w:rFonts w:ascii="GHEA Grapalat" w:hAnsi="GHEA Grapalat"/>
        </w:rPr>
        <w:lastRenderedPageBreak/>
        <w:t>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w:t>
      </w:r>
      <w:r w:rsidRPr="009044F1">
        <w:rPr>
          <w:rFonts w:ascii="GHEA Grapalat" w:hAnsi="GHEA Grapalat"/>
        </w:rPr>
        <w:lastRenderedPageBreak/>
        <w:t>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w:t>
      </w:r>
      <w:r w:rsidRPr="009044F1">
        <w:rPr>
          <w:rFonts w:ascii="GHEA Grapalat" w:hAnsi="GHEA Grapalat"/>
        </w:rPr>
        <w:lastRenderedPageBreak/>
        <w:t>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lastRenderedPageBreak/>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B3153" w:rsidRPr="001D5324" w:rsidRDefault="007B3153" w:rsidP="00B46D58">
      <w:pPr>
        <w:pStyle w:val="norm"/>
        <w:widowControl w:val="0"/>
        <w:spacing w:after="160" w:line="240" w:lineRule="auto"/>
        <w:ind w:firstLine="284"/>
        <w:jc w:val="right"/>
        <w:rPr>
          <w:rFonts w:ascii="GHEA Grapalat" w:hAnsi="GHEA Grapalat"/>
          <w:b/>
          <w:sz w:val="24"/>
          <w:szCs w:val="24"/>
        </w:rPr>
      </w:pPr>
    </w:p>
    <w:p w:rsidR="007B3153" w:rsidRPr="001D5324" w:rsidRDefault="007B3153" w:rsidP="00B46D58">
      <w:pPr>
        <w:pStyle w:val="norm"/>
        <w:widowControl w:val="0"/>
        <w:spacing w:after="160" w:line="240" w:lineRule="auto"/>
        <w:ind w:firstLine="284"/>
        <w:jc w:val="right"/>
        <w:rPr>
          <w:rFonts w:ascii="GHEA Grapalat" w:hAnsi="GHEA Grapalat"/>
          <w:b/>
          <w:sz w:val="24"/>
          <w:szCs w:val="24"/>
        </w:rPr>
      </w:pPr>
    </w:p>
    <w:p w:rsidR="007B3153" w:rsidRPr="001D5324" w:rsidRDefault="007B3153" w:rsidP="00B46D58">
      <w:pPr>
        <w:pStyle w:val="norm"/>
        <w:widowControl w:val="0"/>
        <w:spacing w:after="160" w:line="240" w:lineRule="auto"/>
        <w:ind w:firstLine="284"/>
        <w:jc w:val="right"/>
        <w:rPr>
          <w:rFonts w:ascii="GHEA Grapalat" w:hAnsi="GHEA Grapalat"/>
          <w:b/>
          <w:sz w:val="24"/>
          <w:szCs w:val="24"/>
        </w:rPr>
      </w:pPr>
    </w:p>
    <w:p w:rsidR="007B3153" w:rsidRPr="001D5324" w:rsidRDefault="007B3153" w:rsidP="00B46D58">
      <w:pPr>
        <w:pStyle w:val="norm"/>
        <w:widowControl w:val="0"/>
        <w:spacing w:after="160" w:line="240" w:lineRule="auto"/>
        <w:ind w:firstLine="284"/>
        <w:jc w:val="right"/>
        <w:rPr>
          <w:rFonts w:ascii="GHEA Grapalat" w:hAnsi="GHEA Grapalat"/>
          <w:b/>
          <w:sz w:val="24"/>
          <w:szCs w:val="24"/>
        </w:rPr>
      </w:pPr>
    </w:p>
    <w:p w:rsidR="00174F58" w:rsidRDefault="00174F58" w:rsidP="00B46D58">
      <w:pPr>
        <w:pStyle w:val="norm"/>
        <w:widowControl w:val="0"/>
        <w:spacing w:after="160" w:line="240" w:lineRule="auto"/>
        <w:ind w:firstLine="284"/>
        <w:jc w:val="right"/>
        <w:rPr>
          <w:rFonts w:ascii="GHEA Grapalat" w:hAnsi="GHEA Grapalat"/>
          <w:b/>
          <w:sz w:val="24"/>
          <w:szCs w:val="24"/>
          <w:lang w:val="hy-AM"/>
        </w:rPr>
      </w:pPr>
    </w:p>
    <w:p w:rsidR="00174F58" w:rsidRDefault="00174F58" w:rsidP="00B46D58">
      <w:pPr>
        <w:pStyle w:val="norm"/>
        <w:widowControl w:val="0"/>
        <w:spacing w:after="160" w:line="240" w:lineRule="auto"/>
        <w:ind w:firstLine="284"/>
        <w:jc w:val="right"/>
        <w:rPr>
          <w:rFonts w:ascii="GHEA Grapalat" w:hAnsi="GHEA Grapalat"/>
          <w:b/>
          <w:sz w:val="24"/>
          <w:szCs w:val="24"/>
          <w:lang w:val="hy-AM"/>
        </w:rPr>
      </w:pPr>
    </w:p>
    <w:p w:rsidR="00174F58" w:rsidRDefault="00174F58" w:rsidP="00B46D58">
      <w:pPr>
        <w:pStyle w:val="norm"/>
        <w:widowControl w:val="0"/>
        <w:spacing w:after="160" w:line="240" w:lineRule="auto"/>
        <w:ind w:firstLine="284"/>
        <w:jc w:val="right"/>
        <w:rPr>
          <w:rFonts w:ascii="GHEA Grapalat" w:hAnsi="GHEA Grapalat"/>
          <w:b/>
          <w:sz w:val="24"/>
          <w:szCs w:val="24"/>
          <w:lang w:val="hy-AM"/>
        </w:rPr>
      </w:pPr>
    </w:p>
    <w:p w:rsidR="00174F58" w:rsidRDefault="00174F58" w:rsidP="00B46D58">
      <w:pPr>
        <w:pStyle w:val="norm"/>
        <w:widowControl w:val="0"/>
        <w:spacing w:after="160" w:line="240" w:lineRule="auto"/>
        <w:ind w:firstLine="284"/>
        <w:jc w:val="right"/>
        <w:rPr>
          <w:rFonts w:ascii="GHEA Grapalat" w:hAnsi="GHEA Grapalat"/>
          <w:b/>
          <w:sz w:val="24"/>
          <w:szCs w:val="24"/>
          <w:lang w:val="hy-AM"/>
        </w:rPr>
      </w:pPr>
    </w:p>
    <w:p w:rsidR="00B2572B" w:rsidRPr="00174F58" w:rsidRDefault="00B2572B" w:rsidP="00B46D58">
      <w:pPr>
        <w:pStyle w:val="norm"/>
        <w:widowControl w:val="0"/>
        <w:spacing w:after="160" w:line="240" w:lineRule="auto"/>
        <w:ind w:firstLine="284"/>
        <w:jc w:val="right"/>
        <w:rPr>
          <w:rFonts w:ascii="GHEA Grapalat" w:hAnsi="GHEA Grapalat" w:cs="Arial"/>
          <w:b/>
          <w:sz w:val="24"/>
          <w:szCs w:val="24"/>
          <w:lang w:val="hy-AM"/>
        </w:rPr>
      </w:pPr>
      <w:r w:rsidRPr="00174F58">
        <w:rPr>
          <w:rFonts w:ascii="GHEA Grapalat" w:hAnsi="GHEA Grapalat"/>
          <w:b/>
          <w:sz w:val="24"/>
          <w:szCs w:val="24"/>
          <w:lang w:val="hy-AM"/>
        </w:rPr>
        <w:t>Приложение № 1</w:t>
      </w:r>
    </w:p>
    <w:p w:rsidR="007B3153" w:rsidRPr="00174F58" w:rsidRDefault="001D5324" w:rsidP="007B3153">
      <w:pPr>
        <w:widowControl w:val="0"/>
        <w:spacing w:after="120"/>
        <w:jc w:val="right"/>
        <w:rPr>
          <w:rStyle w:val="jlqj4b"/>
          <w:b/>
          <w:lang w:val="hy-AM"/>
        </w:rPr>
      </w:pPr>
      <w:r w:rsidRPr="00174F58">
        <w:rPr>
          <w:rStyle w:val="jlqj4b"/>
          <w:b/>
          <w:lang w:val="hy-AM"/>
        </w:rPr>
        <w:t xml:space="preserve">С кодом </w:t>
      </w:r>
      <w:r w:rsidR="00174F58">
        <w:rPr>
          <w:rStyle w:val="jlqj4b"/>
          <w:b/>
          <w:lang w:val="hy-AM"/>
        </w:rPr>
        <w:t xml:space="preserve"> </w:t>
      </w:r>
      <w:r w:rsidR="00174F58" w:rsidRPr="00174F58">
        <w:rPr>
          <w:rStyle w:val="jlqj4b"/>
          <w:b/>
          <w:lang w:val="hy-AM"/>
        </w:rPr>
        <w:t>"NH-NUH-GHAPDZB-22/01-FOOD"</w:t>
      </w:r>
      <w:r w:rsidR="007B3153" w:rsidRPr="00174F58">
        <w:rPr>
          <w:rStyle w:val="jlqj4b"/>
          <w:b/>
          <w:lang w:val="hy-AM"/>
        </w:rPr>
        <w:t xml:space="preserve"> </w:t>
      </w:r>
    </w:p>
    <w:p w:rsidR="00B2572B" w:rsidRPr="007B3153" w:rsidRDefault="007B3153" w:rsidP="007B3153">
      <w:pPr>
        <w:widowControl w:val="0"/>
        <w:spacing w:after="120"/>
        <w:jc w:val="right"/>
        <w:rPr>
          <w:rFonts w:ascii="GHEA Grapalat" w:hAnsi="GHEA Grapalat" w:cs="Sylfaen"/>
          <w:b/>
        </w:rPr>
      </w:pPr>
      <w:r w:rsidRPr="007B3153">
        <w:rPr>
          <w:rStyle w:val="jlqj4b"/>
          <w:b/>
        </w:rPr>
        <w:t>Приглашение на запрос цитаты</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183BC0" w:rsidRPr="00174F58" w:rsidRDefault="00374F4A" w:rsidP="00174F58">
      <w:pPr>
        <w:spacing w:after="160"/>
        <w:ind w:left="4395"/>
        <w:jc w:val="both"/>
        <w:rPr>
          <w:rStyle w:val="jlqj4b"/>
          <w:rFonts w:ascii="GHEA Grapalat" w:hAnsi="GHEA Grapalat" w:cs="Sylfaen"/>
          <w:sz w:val="16"/>
        </w:rPr>
      </w:pPr>
      <w:r w:rsidRPr="000C1746">
        <w:rPr>
          <w:rFonts w:ascii="GHEA Grapalat" w:hAnsi="GHEA Grapalat"/>
          <w:sz w:val="16"/>
        </w:rPr>
        <w:t>номер лота (лотов)</w:t>
      </w:r>
      <w:r>
        <w:rPr>
          <w:rFonts w:ascii="GHEA Grapalat" w:hAnsi="GHEA Grapalat"/>
        </w:rPr>
        <w:t>__________</w:t>
      </w:r>
      <w:r w:rsidRPr="00FA54C5">
        <w:rPr>
          <w:rFonts w:ascii="GHEA Grapalat" w:hAnsi="GHEA Grapalat"/>
        </w:rPr>
        <w:t>__</w:t>
      </w:r>
      <w:r w:rsidR="00174F58">
        <w:rPr>
          <w:rFonts w:ascii="GHEA Grapalat" w:hAnsi="GHEA Grapalat"/>
        </w:rPr>
        <w:t>______________</w:t>
      </w:r>
      <w:r w:rsidR="00E40032">
        <w:rPr>
          <w:rFonts w:ascii="GHEA Grapalat" w:hAnsi="GHEA Grapalat"/>
        </w:rPr>
        <w:t>под</w:t>
      </w:r>
      <w:r w:rsidR="00E40032">
        <w:rPr>
          <w:rFonts w:ascii="GHEA Grapalat" w:hAnsi="GHEA Grapalat"/>
          <w:lang w:val="hy-AM"/>
        </w:rPr>
        <w:t xml:space="preserve"> </w:t>
      </w:r>
      <w:r w:rsidRPr="005437F6">
        <w:rPr>
          <w:rFonts w:ascii="GHEA Grapalat" w:hAnsi="GHEA Grapalat"/>
        </w:rPr>
        <w:t>кодом</w:t>
      </w:r>
      <w:r w:rsidR="00E40032">
        <w:rPr>
          <w:rFonts w:ascii="GHEA Grapalat" w:hAnsi="GHEA Grapalat"/>
          <w:lang w:val="hy-AM"/>
        </w:rPr>
        <w:t xml:space="preserve"> </w:t>
      </w:r>
      <w:r w:rsidR="001D5324">
        <w:rPr>
          <w:rStyle w:val="jlqj4b"/>
        </w:rPr>
        <w:t>С</w:t>
      </w:r>
      <w:r w:rsidR="00E40032">
        <w:rPr>
          <w:rStyle w:val="jlqj4b"/>
          <w:lang w:val="hy-AM"/>
        </w:rPr>
        <w:t xml:space="preserve"> </w:t>
      </w:r>
      <w:r w:rsidR="001D5324">
        <w:rPr>
          <w:rStyle w:val="jlqj4b"/>
        </w:rPr>
        <w:t>кодом</w:t>
      </w:r>
      <w:r w:rsidR="00E40032">
        <w:rPr>
          <w:rStyle w:val="jlqj4b"/>
          <w:lang w:val="hy-AM"/>
        </w:rPr>
        <w:t xml:space="preserve"> </w:t>
      </w:r>
      <w:r w:rsidR="001D5324">
        <w:rPr>
          <w:rStyle w:val="jlqj4b"/>
        </w:rPr>
        <w:t xml:space="preserve"> </w:t>
      </w:r>
      <w:r w:rsidR="00174F58" w:rsidRPr="00174F58">
        <w:rPr>
          <w:rStyle w:val="jlqj4b"/>
          <w:b/>
        </w:rPr>
        <w:t>"NH-NUH-GHAPDZB-22/01-FOOD"</w:t>
      </w:r>
    </w:p>
    <w:p w:rsidR="00183BC0" w:rsidRPr="00183BC0" w:rsidRDefault="00183BC0" w:rsidP="00183BC0">
      <w:pPr>
        <w:widowControl w:val="0"/>
        <w:spacing w:after="120"/>
        <w:jc w:val="right"/>
        <w:rPr>
          <w:rFonts w:ascii="GHEA Grapalat" w:hAnsi="GHEA Grapalat" w:cs="Sylfaen"/>
        </w:rPr>
      </w:pPr>
      <w:r w:rsidRPr="00183BC0">
        <w:rPr>
          <w:rStyle w:val="jlqj4b"/>
        </w:rPr>
        <w:t xml:space="preserve">Приглашение на запрос цитаты </w:t>
      </w:r>
    </w:p>
    <w:p w:rsidR="00374F4A" w:rsidRPr="00DA5EA0" w:rsidRDefault="00374F4A" w:rsidP="00183BC0">
      <w:pPr>
        <w:jc w:val="both"/>
        <w:rPr>
          <w:rFonts w:ascii="GHEA Grapalat" w:hAnsi="GHEA Grapalat"/>
        </w:rPr>
      </w:pP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183BC0" w:rsidRPr="00183BC0" w:rsidRDefault="006B3E56" w:rsidP="00183BC0">
      <w:pPr>
        <w:widowControl w:val="0"/>
        <w:spacing w:after="120"/>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w:t>
      </w:r>
      <w:r w:rsidR="00183BC0" w:rsidRPr="00183BC0">
        <w:rPr>
          <w:rStyle w:val="jlqj4b"/>
        </w:rPr>
        <w:t>С кодом</w:t>
      </w:r>
      <w:r w:rsidR="00E40032">
        <w:rPr>
          <w:rStyle w:val="jlqj4b"/>
          <w:lang w:val="hy-AM"/>
        </w:rPr>
        <w:t xml:space="preserve"> </w:t>
      </w:r>
      <w:r w:rsidR="00174F58" w:rsidRPr="00174F58">
        <w:rPr>
          <w:rStyle w:val="jlqj4b"/>
          <w:b/>
          <w:lang w:val="hy-AM"/>
        </w:rPr>
        <w:t>"NH-NUH-GHAPDZB-22/01-FOOD"</w:t>
      </w:r>
      <w:r w:rsidR="00183BC0" w:rsidRPr="00183BC0">
        <w:rPr>
          <w:rStyle w:val="jlqj4b"/>
        </w:rPr>
        <w:t xml:space="preserve">Приглашение на запрос цитаты </w:t>
      </w: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183BC0" w:rsidRPr="00183BC0" w:rsidRDefault="006B3E56" w:rsidP="00183BC0">
      <w:pPr>
        <w:widowControl w:val="0"/>
        <w:spacing w:after="120"/>
        <w:rPr>
          <w:rFonts w:ascii="GHEA Grapalat" w:hAnsi="GHEA Grapalat" w:cs="Sylfaen"/>
        </w:rPr>
      </w:pPr>
      <w:r w:rsidRPr="00183BC0">
        <w:rPr>
          <w:rFonts w:ascii="GHEA Grapalat" w:hAnsi="GHEA Grapalat"/>
        </w:rPr>
        <w:lastRenderedPageBreak/>
        <w:t xml:space="preserve">в рамках участия в </w:t>
      </w:r>
      <w:r w:rsidR="00305944" w:rsidRPr="00183BC0">
        <w:rPr>
          <w:rFonts w:ascii="GHEA Grapalat" w:hAnsi="GHEA Grapalat"/>
        </w:rPr>
        <w:t xml:space="preserve">открытом конкурсе </w:t>
      </w:r>
      <w:r w:rsidRPr="00183BC0">
        <w:rPr>
          <w:rFonts w:ascii="GHEA Grapalat" w:hAnsi="GHEA Grapalat"/>
        </w:rPr>
        <w:t>под кодом</w:t>
      </w:r>
      <w:r w:rsidR="00183BC0" w:rsidRPr="00183BC0">
        <w:rPr>
          <w:rStyle w:val="jlqj4b"/>
        </w:rPr>
        <w:t xml:space="preserve">С кодом </w:t>
      </w:r>
      <w:r w:rsidR="00174F58" w:rsidRPr="00174F58">
        <w:rPr>
          <w:rStyle w:val="jlqj4b"/>
          <w:b/>
          <w:lang w:val="hy-AM"/>
        </w:rPr>
        <w:t>"NH-NUH-GHAPDZB-22/01-FOOD"</w:t>
      </w:r>
      <w:r w:rsidR="00183BC0" w:rsidRPr="00183BC0">
        <w:rPr>
          <w:rStyle w:val="jlqj4b"/>
        </w:rPr>
        <w:t xml:space="preserve">Приглашение на запрос цитаты </w:t>
      </w:r>
    </w:p>
    <w:p w:rsidR="006B3E56" w:rsidRPr="00183BC0" w:rsidRDefault="006B3E56" w:rsidP="00B46D58">
      <w:pPr>
        <w:pStyle w:val="aff"/>
        <w:widowControl w:val="0"/>
        <w:numPr>
          <w:ilvl w:val="0"/>
          <w:numId w:val="22"/>
        </w:numPr>
        <w:tabs>
          <w:tab w:val="left" w:pos="567"/>
        </w:tabs>
        <w:spacing w:after="160"/>
        <w:jc w:val="both"/>
        <w:rPr>
          <w:rFonts w:ascii="GHEA Grapalat" w:hAnsi="GHEA Grapalat"/>
        </w:rPr>
      </w:pPr>
      <w:r w:rsidRPr="00183BC0">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40032" w:rsidRDefault="00D043C1" w:rsidP="00183BC0">
      <w:pPr>
        <w:widowControl w:val="0"/>
        <w:spacing w:after="120"/>
        <w:jc w:val="right"/>
        <w:rPr>
          <w:rStyle w:val="jlqj4b"/>
          <w:lang w:val="hy-AM"/>
        </w:rPr>
      </w:pPr>
      <w:r w:rsidRPr="001439BD">
        <w:rPr>
          <w:rFonts w:ascii="GHEA Grapalat" w:hAnsi="GHEA Grapalat"/>
          <w:b/>
        </w:rPr>
        <w:t>к Приглашению</w:t>
      </w:r>
      <w:r w:rsidR="00183BC0" w:rsidRPr="007B3153">
        <w:rPr>
          <w:rStyle w:val="jlqj4b"/>
          <w:b/>
        </w:rPr>
        <w:t xml:space="preserve">С кодом </w:t>
      </w:r>
      <w:r w:rsidR="00174F58" w:rsidRPr="00174F58">
        <w:rPr>
          <w:rStyle w:val="jlqj4b"/>
          <w:b/>
          <w:lang w:val="hy-AM"/>
        </w:rPr>
        <w:t>"NH-NUH-GHAPDZB-22/01-FOOD"</w:t>
      </w:r>
    </w:p>
    <w:p w:rsidR="00183BC0" w:rsidRPr="007B3153" w:rsidRDefault="00183BC0" w:rsidP="00183BC0">
      <w:pPr>
        <w:widowControl w:val="0"/>
        <w:spacing w:after="120"/>
        <w:jc w:val="right"/>
        <w:rPr>
          <w:rFonts w:ascii="GHEA Grapalat" w:hAnsi="GHEA Grapalat" w:cs="Sylfaen"/>
          <w:b/>
        </w:rPr>
      </w:pPr>
      <w:r w:rsidRPr="007B3153">
        <w:rPr>
          <w:rStyle w:val="jlqj4b"/>
          <w:b/>
        </w:rPr>
        <w:t xml:space="preserve">Приглашение на запрос цитаты </w:t>
      </w:r>
    </w:p>
    <w:p w:rsidR="00D043C1" w:rsidRPr="009044F1" w:rsidRDefault="00D043C1" w:rsidP="00183BC0">
      <w:pPr>
        <w:pStyle w:val="31"/>
        <w:widowControl w:val="0"/>
        <w:spacing w:after="160" w:line="240" w:lineRule="auto"/>
        <w:jc w:val="right"/>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183BC0" w:rsidRDefault="00D043C1" w:rsidP="00183BC0">
      <w:pPr>
        <w:widowControl w:val="0"/>
        <w:spacing w:after="120"/>
        <w:rPr>
          <w:rFonts w:ascii="GHEA Grapalat" w:hAnsi="GHEA Grapalat" w:cs="Sylfaen"/>
        </w:rPr>
      </w:pPr>
      <w:r w:rsidRPr="009044F1">
        <w:rPr>
          <w:rFonts w:ascii="GHEA Grapalat" w:hAnsi="GHEA Grapalat"/>
        </w:rPr>
        <w:t>рамках открытого конкурса под кодом</w:t>
      </w:r>
      <w:r w:rsidR="00183BC0" w:rsidRPr="00183BC0">
        <w:rPr>
          <w:rStyle w:val="jlqj4b"/>
        </w:rPr>
        <w:t xml:space="preserve">С кодом </w:t>
      </w:r>
      <w:r w:rsidR="00E40032" w:rsidRPr="00183BC0">
        <w:rPr>
          <w:rStyle w:val="jlqj4b"/>
        </w:rPr>
        <w:t xml:space="preserve"> </w:t>
      </w:r>
      <w:r w:rsidR="00183BC0" w:rsidRPr="00183BC0">
        <w:rPr>
          <w:rStyle w:val="jlqj4b"/>
        </w:rPr>
        <w:t xml:space="preserve">Приглашение на запрос цитаты </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727"/>
        <w:gridCol w:w="1642"/>
        <w:gridCol w:w="108"/>
      </w:tblGrid>
      <w:tr w:rsidR="00D043C1" w:rsidRPr="00206AF8" w:rsidTr="00183BC0">
        <w:trPr>
          <w:gridAfter w:val="1"/>
          <w:wAfter w:w="108" w:type="dxa"/>
        </w:trPr>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6437" w:type="dxa"/>
            <w:gridSpan w:val="4"/>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183BC0" w:rsidRPr="00206AF8" w:rsidTr="000811C1">
        <w:trPr>
          <w:trHeight w:val="696"/>
        </w:trPr>
        <w:tc>
          <w:tcPr>
            <w:tcW w:w="1042" w:type="dxa"/>
            <w:vMerge/>
            <w:vAlign w:val="center"/>
          </w:tcPr>
          <w:p w:rsidR="00183BC0" w:rsidRPr="00206AF8" w:rsidRDefault="00183BC0" w:rsidP="00FF3F2A">
            <w:pPr>
              <w:widowControl w:val="0"/>
              <w:jc w:val="center"/>
              <w:rPr>
                <w:rFonts w:ascii="GHEA Grapalat" w:hAnsi="GHEA Grapalat"/>
                <w:b/>
                <w:bCs/>
                <w:sz w:val="20"/>
                <w:szCs w:val="20"/>
              </w:rPr>
            </w:pPr>
          </w:p>
        </w:tc>
        <w:tc>
          <w:tcPr>
            <w:tcW w:w="1605" w:type="dxa"/>
            <w:vAlign w:val="center"/>
          </w:tcPr>
          <w:p w:rsidR="00183BC0" w:rsidRDefault="00183BC0" w:rsidP="00FF3F2A">
            <w:pPr>
              <w:widowControl w:val="0"/>
              <w:jc w:val="center"/>
              <w:rPr>
                <w:rFonts w:ascii="GHEA Grapalat" w:hAnsi="GHEA Grapalat"/>
                <w:b/>
                <w:sz w:val="20"/>
                <w:szCs w:val="20"/>
              </w:rPr>
            </w:pPr>
            <w:r>
              <w:rPr>
                <w:rFonts w:ascii="GHEA Grapalat" w:hAnsi="GHEA Grapalat"/>
                <w:b/>
                <w:sz w:val="20"/>
                <w:szCs w:val="20"/>
              </w:rPr>
              <w:t>фирменное</w:t>
            </w:r>
          </w:p>
          <w:p w:rsidR="00183BC0" w:rsidRPr="00206AF8" w:rsidRDefault="00183BC0"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183BC0" w:rsidRPr="00206AF8" w:rsidRDefault="00183BC0"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727" w:type="dxa"/>
            <w:vAlign w:val="center"/>
          </w:tcPr>
          <w:p w:rsidR="00183BC0" w:rsidRPr="00206AF8" w:rsidRDefault="00183BC0"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gridSpan w:val="2"/>
            <w:vAlign w:val="center"/>
          </w:tcPr>
          <w:p w:rsidR="00183BC0" w:rsidRPr="00206AF8" w:rsidRDefault="00183BC0"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183BC0" w:rsidRPr="00206AF8" w:rsidTr="00FF3F2A">
        <w:tc>
          <w:tcPr>
            <w:tcW w:w="1042" w:type="dxa"/>
          </w:tcPr>
          <w:p w:rsidR="00183BC0" w:rsidRPr="00206AF8" w:rsidRDefault="00183BC0" w:rsidP="00FF3F2A">
            <w:pPr>
              <w:pStyle w:val="3"/>
              <w:keepNext w:val="0"/>
              <w:widowControl w:val="0"/>
              <w:spacing w:line="240" w:lineRule="auto"/>
              <w:jc w:val="left"/>
              <w:rPr>
                <w:rFonts w:ascii="GHEA Grapalat" w:hAnsi="GHEA Grapalat"/>
                <w:b/>
              </w:rPr>
            </w:pPr>
          </w:p>
        </w:tc>
        <w:tc>
          <w:tcPr>
            <w:tcW w:w="1605" w:type="dxa"/>
          </w:tcPr>
          <w:p w:rsidR="00183BC0" w:rsidRPr="00206AF8" w:rsidRDefault="00183BC0" w:rsidP="00FF3F2A">
            <w:pPr>
              <w:pStyle w:val="3"/>
              <w:keepNext w:val="0"/>
              <w:widowControl w:val="0"/>
              <w:spacing w:line="240" w:lineRule="auto"/>
              <w:jc w:val="left"/>
              <w:rPr>
                <w:rFonts w:ascii="GHEA Grapalat" w:hAnsi="GHEA Grapalat"/>
                <w:b/>
              </w:rPr>
            </w:pPr>
          </w:p>
        </w:tc>
        <w:tc>
          <w:tcPr>
            <w:tcW w:w="1463"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27"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50" w:type="dxa"/>
            <w:gridSpan w:val="2"/>
          </w:tcPr>
          <w:p w:rsidR="00183BC0" w:rsidRPr="00206AF8" w:rsidRDefault="00183BC0" w:rsidP="00FF3F2A">
            <w:pPr>
              <w:pStyle w:val="3"/>
              <w:keepNext w:val="0"/>
              <w:widowControl w:val="0"/>
              <w:spacing w:line="240" w:lineRule="auto"/>
              <w:jc w:val="left"/>
              <w:rPr>
                <w:rFonts w:ascii="GHEA Grapalat" w:hAnsi="GHEA Grapalat"/>
                <w:b/>
              </w:rPr>
            </w:pPr>
          </w:p>
        </w:tc>
      </w:tr>
      <w:tr w:rsidR="00183BC0" w:rsidRPr="00206AF8" w:rsidTr="00FF3F2A">
        <w:tc>
          <w:tcPr>
            <w:tcW w:w="1042" w:type="dxa"/>
          </w:tcPr>
          <w:p w:rsidR="00183BC0" w:rsidRPr="00206AF8" w:rsidRDefault="00183BC0" w:rsidP="00FF3F2A">
            <w:pPr>
              <w:pStyle w:val="3"/>
              <w:keepNext w:val="0"/>
              <w:widowControl w:val="0"/>
              <w:spacing w:line="240" w:lineRule="auto"/>
              <w:jc w:val="left"/>
              <w:rPr>
                <w:rFonts w:ascii="GHEA Grapalat" w:hAnsi="GHEA Grapalat"/>
                <w:b/>
              </w:rPr>
            </w:pPr>
          </w:p>
        </w:tc>
        <w:tc>
          <w:tcPr>
            <w:tcW w:w="1605" w:type="dxa"/>
          </w:tcPr>
          <w:p w:rsidR="00183BC0" w:rsidRPr="00206AF8" w:rsidRDefault="00183BC0" w:rsidP="00FF3F2A">
            <w:pPr>
              <w:pStyle w:val="3"/>
              <w:keepNext w:val="0"/>
              <w:widowControl w:val="0"/>
              <w:spacing w:line="240" w:lineRule="auto"/>
              <w:jc w:val="left"/>
              <w:rPr>
                <w:rFonts w:ascii="GHEA Grapalat" w:hAnsi="GHEA Grapalat"/>
                <w:b/>
              </w:rPr>
            </w:pPr>
          </w:p>
        </w:tc>
        <w:tc>
          <w:tcPr>
            <w:tcW w:w="1463"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27"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50" w:type="dxa"/>
            <w:gridSpan w:val="2"/>
          </w:tcPr>
          <w:p w:rsidR="00183BC0" w:rsidRPr="00206AF8" w:rsidRDefault="00183BC0" w:rsidP="00FF3F2A">
            <w:pPr>
              <w:pStyle w:val="3"/>
              <w:keepNext w:val="0"/>
              <w:widowControl w:val="0"/>
              <w:spacing w:line="240" w:lineRule="auto"/>
              <w:jc w:val="left"/>
              <w:rPr>
                <w:rFonts w:ascii="GHEA Grapalat" w:hAnsi="GHEA Grapalat"/>
                <w:b/>
              </w:rPr>
            </w:pPr>
          </w:p>
        </w:tc>
      </w:tr>
      <w:tr w:rsidR="00183BC0" w:rsidRPr="00206AF8" w:rsidTr="00FF3F2A">
        <w:tc>
          <w:tcPr>
            <w:tcW w:w="1042" w:type="dxa"/>
          </w:tcPr>
          <w:p w:rsidR="00183BC0" w:rsidRPr="00206AF8" w:rsidRDefault="00183BC0" w:rsidP="00FF3F2A">
            <w:pPr>
              <w:pStyle w:val="3"/>
              <w:keepNext w:val="0"/>
              <w:widowControl w:val="0"/>
              <w:spacing w:line="240" w:lineRule="auto"/>
              <w:jc w:val="left"/>
              <w:rPr>
                <w:rFonts w:ascii="GHEA Grapalat" w:hAnsi="GHEA Grapalat"/>
                <w:b/>
              </w:rPr>
            </w:pPr>
          </w:p>
        </w:tc>
        <w:tc>
          <w:tcPr>
            <w:tcW w:w="1605" w:type="dxa"/>
          </w:tcPr>
          <w:p w:rsidR="00183BC0" w:rsidRPr="00206AF8" w:rsidRDefault="00183BC0" w:rsidP="00FF3F2A">
            <w:pPr>
              <w:pStyle w:val="3"/>
              <w:keepNext w:val="0"/>
              <w:widowControl w:val="0"/>
              <w:spacing w:line="240" w:lineRule="auto"/>
              <w:jc w:val="left"/>
              <w:rPr>
                <w:rFonts w:ascii="GHEA Grapalat" w:hAnsi="GHEA Grapalat"/>
                <w:b/>
              </w:rPr>
            </w:pPr>
          </w:p>
        </w:tc>
        <w:tc>
          <w:tcPr>
            <w:tcW w:w="1463"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27" w:type="dxa"/>
          </w:tcPr>
          <w:p w:rsidR="00183BC0" w:rsidRPr="00206AF8" w:rsidRDefault="00183BC0" w:rsidP="00FF3F2A">
            <w:pPr>
              <w:pStyle w:val="3"/>
              <w:keepNext w:val="0"/>
              <w:widowControl w:val="0"/>
              <w:spacing w:line="240" w:lineRule="auto"/>
              <w:jc w:val="left"/>
              <w:rPr>
                <w:rFonts w:ascii="GHEA Grapalat" w:hAnsi="GHEA Grapalat"/>
                <w:b/>
              </w:rPr>
            </w:pPr>
          </w:p>
        </w:tc>
        <w:tc>
          <w:tcPr>
            <w:tcW w:w="1750" w:type="dxa"/>
            <w:gridSpan w:val="2"/>
          </w:tcPr>
          <w:p w:rsidR="00183BC0" w:rsidRPr="00206AF8" w:rsidRDefault="00183BC0"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1D5324" w:rsidRPr="00D77B57" w:rsidRDefault="00D043C1" w:rsidP="001D5324">
      <w:pPr>
        <w:jc w:val="right"/>
        <w:rPr>
          <w:rFonts w:ascii="GHEA Grapalat" w:hAnsi="GHEA Grapalat"/>
          <w:b/>
        </w:rPr>
      </w:pPr>
      <w:r>
        <w:rPr>
          <w:rFonts w:ascii="GHEA Grapalat" w:hAnsi="GHEA Grapalat"/>
        </w:rPr>
        <w:br w:type="page"/>
      </w:r>
      <w:r w:rsidR="001D5324" w:rsidRPr="00D77B57">
        <w:rPr>
          <w:rFonts w:ascii="GHEA Grapalat" w:hAnsi="GHEA Grapalat"/>
          <w:b/>
        </w:rPr>
        <w:lastRenderedPageBreak/>
        <w:t xml:space="preserve">Приложение 1.2** </w:t>
      </w:r>
    </w:p>
    <w:p w:rsidR="001D5324" w:rsidRPr="00D77B57" w:rsidRDefault="001D5324" w:rsidP="001D5324">
      <w:pPr>
        <w:jc w:val="right"/>
        <w:rPr>
          <w:rFonts w:ascii="GHEA Grapalat" w:hAnsi="GHEA Grapalat"/>
          <w:b/>
        </w:rPr>
      </w:pPr>
      <w:r w:rsidRPr="00D77B57">
        <w:rPr>
          <w:rFonts w:ascii="GHEA Grapalat" w:hAnsi="GHEA Grapalat"/>
          <w:b/>
        </w:rPr>
        <w:t>к Приглашению на запрос котировочных цен</w:t>
      </w:r>
    </w:p>
    <w:p w:rsidR="001D5324" w:rsidRPr="00D77B57" w:rsidRDefault="001D5324" w:rsidP="00174F58">
      <w:pPr>
        <w:jc w:val="both"/>
        <w:rPr>
          <w:rFonts w:ascii="GHEA Grapalat" w:hAnsi="GHEA Grapalat"/>
          <w:b/>
        </w:rPr>
      </w:pPr>
      <w:r>
        <w:rPr>
          <w:rFonts w:ascii="GHEA Grapalat" w:hAnsi="GHEA Grapalat"/>
          <w:b/>
          <w:lang w:val="hy-AM"/>
        </w:rPr>
        <w:t xml:space="preserve">                                                                                              </w:t>
      </w:r>
      <w:r w:rsidRPr="00D77B57">
        <w:rPr>
          <w:rFonts w:ascii="GHEA Grapalat" w:hAnsi="GHEA Grapalat"/>
          <w:b/>
        </w:rPr>
        <w:t xml:space="preserve">под кодом </w:t>
      </w:r>
      <w:r w:rsidR="00174F58" w:rsidRPr="00174F58">
        <w:rPr>
          <w:rStyle w:val="jlqj4b"/>
          <w:b/>
          <w:lang w:val="hy-AM"/>
        </w:rPr>
        <w:t>"NH-NUH-GHAPDZB-22/01-FOOD"</w:t>
      </w:r>
      <w:r w:rsidRPr="00D77B57">
        <w:rPr>
          <w:rFonts w:ascii="GHEA Grapalat" w:hAnsi="GHEA Grapalat"/>
          <w:b/>
        </w:rPr>
        <w:t>ДЕКЛАРАЦИИ О РЕАЛЬНЫХ  БЕНЕФИЦИАРАХ</w:t>
      </w:r>
    </w:p>
    <w:p w:rsidR="001D5324" w:rsidRPr="00D77B57" w:rsidRDefault="001D5324" w:rsidP="001D5324">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D77B57">
        <w:rPr>
          <w:rFonts w:ascii="GHEA Grapalat" w:eastAsia="GHEA Grapalat" w:hAnsi="GHEA Grapalat" w:cs="GHEA Grapalat"/>
          <w:b/>
          <w:color w:val="000000"/>
        </w:rPr>
        <w:t>Организация</w:t>
      </w:r>
    </w:p>
    <w:p w:rsidR="001D5324" w:rsidRPr="00C42F0A"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color w:val="000000"/>
          <w:sz w:val="20"/>
          <w:szCs w:val="20"/>
        </w:rPr>
      </w:pPr>
      <w:r w:rsidRPr="00C42F0A">
        <w:rPr>
          <w:rFonts w:ascii="GHEA Grapalat" w:eastAsia="GHEA Grapalat" w:hAnsi="GHEA Grapalat" w:cs="GHEA Grapalat"/>
          <w:b/>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Наименование</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Наименование латинскими буквами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Номер государственной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 xml:space="preserve">Адрес </w:t>
            </w:r>
            <w:ins w:id="2" w:author="Inesa Kocharyan" w:date="2021-08-30T12:39:00Z">
              <w:r w:rsidRPr="00D77B57">
                <w:rPr>
                  <w:rFonts w:ascii="GHEA Grapalat" w:eastAsia="GHEA Grapalat" w:hAnsi="GHEA Grapalat" w:cs="GHEA Grapalat"/>
                  <w:color w:val="000000"/>
                </w:rPr>
                <w:t xml:space="preserve"> </w:t>
              </w:r>
            </w:ins>
            <w:r w:rsidRPr="00D77B57">
              <w:rPr>
                <w:rFonts w:ascii="GHEA Grapalat" w:eastAsia="GHEA Grapalat" w:hAnsi="GHEA Grapalat" w:cs="GHEA Grapalat"/>
                <w:color w:val="000000"/>
              </w:rPr>
              <w:t>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Государство регистрации</w:t>
            </w:r>
          </w:p>
        </w:tc>
        <w:tc>
          <w:tcPr>
            <w:tcW w:w="6180" w:type="dxa"/>
            <w:vAlign w:val="center"/>
          </w:tcPr>
          <w:p w:rsidR="001D5324" w:rsidRPr="00D77B57" w:rsidRDefault="001D5324" w:rsidP="00191A75">
            <w:pPr>
              <w:spacing w:before="240" w:after="240"/>
              <w:ind w:left="993" w:hanging="851"/>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D77B5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1D5324" w:rsidRPr="00D77B57" w:rsidRDefault="001D5324" w:rsidP="00191A75">
            <w:pPr>
              <w:spacing w:before="240" w:after="240"/>
              <w:ind w:left="993" w:hanging="851"/>
              <w:rPr>
                <w:rFonts w:ascii="GHEA Grapalat" w:eastAsia="GHEA Grapalat" w:hAnsi="GHEA Grapalat" w:cs="GHEA Grapalat"/>
              </w:rPr>
            </w:pPr>
          </w:p>
        </w:tc>
      </w:tr>
    </w:tbl>
    <w:p w:rsidR="001D5324" w:rsidRPr="00D77B57"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77B5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rPr>
          <w:trHeight w:val="1487"/>
        </w:trPr>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Должность лица, представляющего декларацию</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D77B57"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77B5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подписания декларации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77B57">
              <w:rPr>
                <w:rFonts w:ascii="GHEA Grapalat" w:eastAsia="GHEA Grapalat" w:hAnsi="GHEA Grapalat" w:cs="GHEA Grapalat"/>
                <w:color w:val="000000"/>
              </w:rPr>
              <w:t>Количество страниц декларации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D77B57">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D77B57" w:rsidRDefault="001D5324" w:rsidP="001D5324">
      <w:pPr>
        <w:rPr>
          <w:rFonts w:ascii="GHEA Grapalat" w:eastAsia="GHEA Grapalat" w:hAnsi="GHEA Grapalat" w:cs="GHEA Grapalat"/>
        </w:rPr>
      </w:pPr>
    </w:p>
    <w:p w:rsidR="001D5324" w:rsidRPr="00D77B57" w:rsidRDefault="001D5324" w:rsidP="001D5324">
      <w:pPr>
        <w:rPr>
          <w:rFonts w:ascii="GHEA Grapalat" w:eastAsia="GHEA Grapalat" w:hAnsi="GHEA Grapalat" w:cs="GHEA Grapalat"/>
        </w:rPr>
      </w:pPr>
      <w:r w:rsidRPr="00D77B57">
        <w:rPr>
          <w:rFonts w:ascii="GHEA Grapalat" w:hAnsi="GHEA Grapalat"/>
        </w:rPr>
        <w:br w:type="page"/>
      </w:r>
    </w:p>
    <w:p w:rsidR="001D5324" w:rsidRPr="00D77B57" w:rsidRDefault="001D5324" w:rsidP="001D5324">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D77B57">
        <w:rPr>
          <w:rFonts w:ascii="GHEA Grapalat" w:eastAsia="GHEA Grapalat" w:hAnsi="GHEA Grapalat" w:cs="GHEA Grapalat"/>
          <w:b/>
          <w:color w:val="000000"/>
        </w:rPr>
        <w:lastRenderedPageBreak/>
        <w:t>Данные листинга  акций</w:t>
      </w:r>
    </w:p>
    <w:p w:rsidR="001D5324" w:rsidRPr="00EE6030"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color w:val="000000"/>
        </w:rPr>
      </w:pPr>
      <w:r w:rsidRPr="00EE6030">
        <w:rPr>
          <w:rFonts w:ascii="GHEA Grapalat" w:eastAsia="GHEA Grapalat" w:hAnsi="GHEA Grapalat" w:cs="GHEA Grapalat"/>
          <w:b/>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77B57">
              <w:rPr>
                <w:rFonts w:ascii="GHEA Grapalat" w:eastAsia="GHEA Grapalat" w:hAnsi="GHEA Grapalat" w:cs="GHEA Grapalat"/>
                <w:color w:val="000000"/>
              </w:rPr>
              <w:t>Наименование фондовой биржи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EE6030"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b/>
          <w:i/>
          <w:color w:val="000000"/>
        </w:rPr>
      </w:pPr>
      <w:r w:rsidRPr="00EE6030">
        <w:rPr>
          <w:rFonts w:ascii="GHEA Grapalat" w:eastAsia="GHEA Grapalat" w:hAnsi="GHEA Grapalat" w:cs="GHEA Grapalat"/>
          <w:b/>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Наименование</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Наименование латинскими буквами</w:t>
            </w:r>
            <w:r w:rsidRPr="00D77B57">
              <w:rPr>
                <w:rFonts w:ascii="GHEA Grapalat" w:hAnsi="GHEA Grapalat"/>
              </w:rPr>
              <w:t xml:space="preserve"> </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Номер государственной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Адрес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rPr>
          <w:trHeight w:val="1361"/>
        </w:trPr>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Государтво регистрации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5"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EE6030"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iCs/>
        </w:rPr>
      </w:pPr>
      <w:r w:rsidRPr="00EE6030">
        <w:rPr>
          <w:rFonts w:ascii="GHEA Grapalat" w:eastAsia="GHEA Grapalat" w:hAnsi="GHEA Grapalat" w:cs="GHEA Grapalat"/>
          <w:b/>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D77B57">
              <w:rPr>
                <w:rFonts w:ascii="GHEA Grapalat" w:eastAsia="GHEA Grapalat" w:hAnsi="GHEA Grapalat" w:cs="GHEA Grapalat"/>
                <w:color w:val="000000"/>
              </w:rPr>
              <w:t>Размер участия (%)</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D77B57">
              <w:rPr>
                <w:rFonts w:ascii="GHEA Grapalat" w:eastAsia="GHEA Grapalat" w:hAnsi="GHEA Grapalat" w:cs="GHEA Grapalat"/>
                <w:color w:val="000000"/>
              </w:rPr>
              <w:t>Вид участия</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Прямое участие</w:t>
            </w:r>
          </w:p>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Косвенное участие</w:t>
            </w:r>
          </w:p>
        </w:tc>
      </w:tr>
    </w:tbl>
    <w:p w:rsidR="001D5324" w:rsidRPr="00D77B57" w:rsidRDefault="001D5324" w:rsidP="001D5324">
      <w:pPr>
        <w:pBdr>
          <w:top w:val="nil"/>
          <w:left w:val="nil"/>
          <w:bottom w:val="nil"/>
          <w:right w:val="nil"/>
          <w:between w:val="nil"/>
        </w:pBdr>
        <w:spacing w:before="240"/>
        <w:rPr>
          <w:rFonts w:ascii="GHEA Grapalat" w:eastAsia="GHEA Grapalat" w:hAnsi="GHEA Grapalat" w:cs="GHEA Grapalat"/>
        </w:rPr>
      </w:pPr>
      <w:r w:rsidRPr="00D77B57">
        <w:rPr>
          <w:rFonts w:ascii="GHEA Grapalat" w:hAnsi="GHEA Grapalat"/>
        </w:rPr>
        <w:lastRenderedPageBreak/>
        <w:br w:type="page"/>
      </w:r>
    </w:p>
    <w:p w:rsidR="001D5324" w:rsidRPr="00D77B57" w:rsidRDefault="001D5324" w:rsidP="001D5324">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D77B5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1D5324" w:rsidRPr="00EE6030"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color w:val="000000"/>
        </w:rPr>
      </w:pPr>
      <w:r w:rsidRPr="00EE6030">
        <w:rPr>
          <w:rFonts w:ascii="GHEA Grapalat" w:eastAsia="GHEA Grapalat" w:hAnsi="GHEA Grapalat" w:cs="GHEA Grapalat"/>
          <w:b/>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Название государства</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Название муниципалитета</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Размер участия (%)</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Вид участия</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Прямое участие</w:t>
            </w:r>
          </w:p>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Косвенное участие</w:t>
            </w:r>
          </w:p>
        </w:tc>
      </w:tr>
    </w:tbl>
    <w:p w:rsidR="001D5324" w:rsidRPr="00EE6030"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color w:val="000000"/>
        </w:rPr>
      </w:pPr>
      <w:r w:rsidRPr="00EE6030">
        <w:rPr>
          <w:rFonts w:ascii="GHEA Grapalat" w:eastAsia="GHEA Grapalat" w:hAnsi="GHEA Grapalat" w:cs="GHEA Grapalat"/>
          <w:b/>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Название международной организации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Размер участия</w:t>
            </w:r>
            <w:r w:rsidRPr="00D77B57" w:rsidDel="00C376E4">
              <w:rPr>
                <w:rFonts w:ascii="GHEA Grapalat" w:eastAsia="GHEA Grapalat" w:hAnsi="GHEA Grapalat" w:cs="GHEA Grapalat"/>
                <w:color w:val="000000"/>
              </w:rPr>
              <w:t xml:space="preserve"> </w:t>
            </w:r>
            <w:r w:rsidRPr="00D77B57">
              <w:rPr>
                <w:rFonts w:ascii="GHEA Grapalat" w:eastAsia="GHEA Grapalat" w:hAnsi="GHEA Grapalat" w:cs="GHEA Grapalat"/>
                <w:color w:val="000000"/>
              </w:rPr>
              <w:t>(%)</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Вид участия</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Прямое участие</w:t>
            </w:r>
          </w:p>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Косвенное участие</w:t>
            </w:r>
          </w:p>
        </w:tc>
      </w:tr>
    </w:tbl>
    <w:p w:rsidR="001D5324" w:rsidRPr="00D77B57" w:rsidRDefault="001D5324" w:rsidP="001D5324">
      <w:pPr>
        <w:rPr>
          <w:rFonts w:ascii="GHEA Grapalat" w:eastAsia="GHEA Grapalat" w:hAnsi="GHEA Grapalat" w:cs="GHEA Grapalat"/>
          <w:b/>
        </w:rPr>
      </w:pPr>
      <w:r w:rsidRPr="00D77B57">
        <w:rPr>
          <w:rFonts w:ascii="GHEA Grapalat" w:hAnsi="GHEA Grapalat"/>
        </w:rPr>
        <w:br w:type="page"/>
      </w:r>
    </w:p>
    <w:p w:rsidR="001D5324" w:rsidRPr="00D77B57" w:rsidRDefault="001D5324" w:rsidP="001D5324">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D77B57">
        <w:rPr>
          <w:rFonts w:ascii="GHEA Grapalat" w:eastAsia="GHEA Grapalat" w:hAnsi="GHEA Grapalat" w:cs="GHEA Grapalat"/>
          <w:b/>
          <w:color w:val="000000"/>
        </w:rPr>
        <w:lastRenderedPageBreak/>
        <w:t>Данные реального бенефициара</w:t>
      </w:r>
    </w:p>
    <w:p w:rsidR="001D5324" w:rsidRPr="00EE6030"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b/>
          <w:i/>
          <w:color w:val="000000"/>
        </w:rPr>
      </w:pPr>
      <w:r w:rsidRPr="00EE6030">
        <w:rPr>
          <w:rFonts w:ascii="GHEA Grapalat" w:eastAsia="GHEA Grapalat" w:hAnsi="GHEA Grapalat" w:cs="GHEA Grapalat"/>
          <w:b/>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Имя</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Фамилия</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Имя(латинскими буквами)</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Фамилия (латинскими буквами)</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Гражданство</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6"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рождения</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EE6030"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b/>
          <w:i/>
          <w:color w:val="000000"/>
        </w:rPr>
      </w:pPr>
      <w:r w:rsidRPr="00EE6030">
        <w:rPr>
          <w:rFonts w:ascii="GHEA Grapalat" w:eastAsia="GHEA Grapalat" w:hAnsi="GHEA Grapalat" w:cs="GHEA Grapalat"/>
          <w:b/>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464"/>
      </w:tblGrid>
      <w:tr w:rsidR="001D5324" w:rsidRPr="00D77B57" w:rsidTr="00191A75">
        <w:tc>
          <w:tcPr>
            <w:tcW w:w="297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Тип документа</w:t>
            </w:r>
          </w:p>
        </w:tc>
        <w:tc>
          <w:tcPr>
            <w:tcW w:w="6464"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7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Номер документа</w:t>
            </w:r>
          </w:p>
        </w:tc>
        <w:tc>
          <w:tcPr>
            <w:tcW w:w="6464"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7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предоставления</w:t>
            </w:r>
          </w:p>
        </w:tc>
        <w:tc>
          <w:tcPr>
            <w:tcW w:w="6464"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7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D77B57">
              <w:rPr>
                <w:rFonts w:ascii="GHEA Grapalat" w:eastAsia="GHEA Grapalat" w:hAnsi="GHEA Grapalat" w:cs="GHEA Grapalat"/>
                <w:color w:val="000000"/>
              </w:rPr>
              <w:t>Предоставляющий орган</w:t>
            </w:r>
          </w:p>
        </w:tc>
        <w:tc>
          <w:tcPr>
            <w:tcW w:w="6464"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7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НЗОУ или эквивалентный номер</w:t>
            </w:r>
          </w:p>
        </w:tc>
        <w:tc>
          <w:tcPr>
            <w:tcW w:w="6464"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D77B57"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77B5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1D5324" w:rsidRPr="00D77B57" w:rsidTr="00191A75">
        <w:tc>
          <w:tcPr>
            <w:tcW w:w="2943"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Государство</w:t>
            </w:r>
          </w:p>
        </w:tc>
        <w:tc>
          <w:tcPr>
            <w:tcW w:w="6072"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43"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Муниципалитет</w:t>
            </w:r>
          </w:p>
        </w:tc>
        <w:tc>
          <w:tcPr>
            <w:tcW w:w="6072"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43"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77B57">
              <w:rPr>
                <w:rFonts w:ascii="GHEA Grapalat" w:eastAsia="GHEA Grapalat" w:hAnsi="GHEA Grapalat" w:cs="GHEA Grapalat"/>
                <w:color w:val="000000"/>
              </w:rPr>
              <w:t>Административно-территориальная единица</w:t>
            </w:r>
          </w:p>
        </w:tc>
        <w:tc>
          <w:tcPr>
            <w:tcW w:w="6072"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943"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D77B57">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D77B57"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77B5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Государство</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Муниципалитет</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Административно-территориальная единица</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Название улицы, здание (дом), квартира</w:t>
            </w:r>
          </w:p>
        </w:tc>
        <w:tc>
          <w:tcPr>
            <w:tcW w:w="6178"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EE6030"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b/>
          <w:i/>
          <w:color w:val="000000"/>
        </w:rPr>
      </w:pPr>
      <w:r w:rsidRPr="00EE6030">
        <w:rPr>
          <w:rFonts w:ascii="GHEA Grapalat" w:eastAsia="GHEA Grapalat" w:hAnsi="GHEA Grapalat" w:cs="GHEA Grapalat"/>
          <w:b/>
          <w:i/>
          <w:color w:val="000000"/>
        </w:rPr>
        <w:t>Основания являться реальным бенефициаром</w:t>
      </w:r>
      <w:r w:rsidRPr="00EE6030" w:rsidDel="00F76C18">
        <w:rPr>
          <w:rFonts w:ascii="GHEA Grapalat" w:eastAsia="GHEA Grapalat" w:hAnsi="GHEA Grapalat" w:cs="GHEA Grapalat"/>
          <w:b/>
          <w:i/>
          <w:color w:val="000000"/>
        </w:rPr>
        <w:t xml:space="preserve"> </w:t>
      </w:r>
      <w:r w:rsidRPr="00EE6030">
        <w:rPr>
          <w:rFonts w:ascii="GHEA Grapalat" w:eastAsia="GHEA Grapalat" w:hAnsi="GHEA Grapalat" w:cs="GHEA Grapalat"/>
          <w:b/>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D5324" w:rsidRPr="00D77B57" w:rsidTr="00191A75">
        <w:trPr>
          <w:trHeight w:val="924"/>
        </w:trPr>
        <w:tc>
          <w:tcPr>
            <w:tcW w:w="9016" w:type="dxa"/>
            <w:gridSpan w:val="2"/>
            <w:vAlign w:val="center"/>
          </w:tcPr>
          <w:p w:rsidR="001D5324" w:rsidRPr="00D77B57" w:rsidRDefault="001D5324" w:rsidP="00191A75">
            <w:pPr>
              <w:spacing w:before="240" w:after="240"/>
              <w:jc w:val="both"/>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а</w:t>
            </w:r>
            <w:r w:rsidRPr="00D77B5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1D5324" w:rsidRPr="00D77B57" w:rsidTr="00191A75">
        <w:trPr>
          <w:trHeight w:val="684"/>
        </w:trPr>
        <w:tc>
          <w:tcPr>
            <w:tcW w:w="4508"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Размер участия</w:t>
            </w:r>
            <w:r w:rsidRPr="00D77B57" w:rsidDel="00C376E4">
              <w:rPr>
                <w:rFonts w:ascii="GHEA Grapalat" w:eastAsia="GHEA Grapalat" w:hAnsi="GHEA Grapalat" w:cs="GHEA Grapalat"/>
                <w:color w:val="000000"/>
              </w:rPr>
              <w:t xml:space="preserve"> </w:t>
            </w:r>
            <w:r w:rsidRPr="00D77B57">
              <w:rPr>
                <w:rFonts w:ascii="GHEA Grapalat" w:eastAsia="GHEA Grapalat" w:hAnsi="GHEA Grapalat" w:cs="GHEA Grapalat"/>
                <w:color w:val="000000"/>
              </w:rPr>
              <w:t>(%)</w:t>
            </w:r>
          </w:p>
        </w:tc>
        <w:tc>
          <w:tcPr>
            <w:tcW w:w="4508" w:type="dxa"/>
            <w:shd w:val="clear" w:color="auto" w:fill="FFFFFF"/>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rPr>
          <w:trHeight w:val="1282"/>
        </w:trPr>
        <w:tc>
          <w:tcPr>
            <w:tcW w:w="4508"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Вид участия</w:t>
            </w:r>
          </w:p>
        </w:tc>
        <w:tc>
          <w:tcPr>
            <w:tcW w:w="4508" w:type="dxa"/>
            <w:vAlign w:val="center"/>
          </w:tcPr>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Прямое участие</w:t>
            </w:r>
          </w:p>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Косвенное участие</w:t>
            </w:r>
          </w:p>
        </w:tc>
      </w:tr>
      <w:tr w:rsidR="001D5324" w:rsidRPr="00D77B57" w:rsidTr="00191A75">
        <w:tc>
          <w:tcPr>
            <w:tcW w:w="9016" w:type="dxa"/>
            <w:gridSpan w:val="2"/>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б</w:t>
            </w:r>
            <w:r w:rsidRPr="00D77B57">
              <w:rPr>
                <w:rFonts w:ascii="MS Mincho" w:eastAsia="MS Mincho" w:hAnsi="MS Mincho" w:cs="MS Mincho" w:hint="eastAsia"/>
              </w:rPr>
              <w:t>․</w:t>
            </w:r>
            <w:r w:rsidRPr="00D77B5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1D5324" w:rsidRPr="00D77B57" w:rsidTr="00191A75">
        <w:tc>
          <w:tcPr>
            <w:tcW w:w="9016" w:type="dxa"/>
            <w:gridSpan w:val="2"/>
            <w:vAlign w:val="center"/>
          </w:tcPr>
          <w:p w:rsidR="001D5324" w:rsidRPr="00D77B57" w:rsidRDefault="001D5324" w:rsidP="00191A75">
            <w:pPr>
              <w:spacing w:before="240" w:after="240"/>
              <w:jc w:val="both"/>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в</w:t>
            </w:r>
            <w:r w:rsidRPr="00D77B5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D77B57">
              <w:rPr>
                <w:rFonts w:ascii="GHEA Grapalat" w:eastAsia="GHEA Grapalat" w:hAnsi="GHEA Grapalat" w:cs="GHEA Grapalat"/>
                <w:lang w:val="hy-AM"/>
              </w:rPr>
              <w:t>б</w:t>
            </w:r>
            <w:r w:rsidRPr="00D77B57">
              <w:rPr>
                <w:rFonts w:ascii="GHEA Grapalat" w:eastAsia="GHEA Grapalat" w:hAnsi="GHEA Grapalat" w:cs="GHEA Grapalat"/>
              </w:rPr>
              <w:t>"</w:t>
            </w:r>
          </w:p>
        </w:tc>
      </w:tr>
    </w:tbl>
    <w:p w:rsidR="001D5324" w:rsidRPr="00D77B57"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77B57">
        <w:rPr>
          <w:rFonts w:ascii="GHEA Grapalat" w:eastAsia="GHEA Grapalat" w:hAnsi="GHEA Grapalat" w:cs="GHEA Grapalat"/>
          <w:i/>
          <w:color w:val="000000"/>
        </w:rPr>
        <w:t>Основания являться реальным бенефициаром</w:t>
      </w:r>
      <w:r w:rsidRPr="00D77B57" w:rsidDel="00F76C18">
        <w:rPr>
          <w:rFonts w:ascii="GHEA Grapalat" w:eastAsia="GHEA Grapalat" w:hAnsi="GHEA Grapalat" w:cs="GHEA Grapalat"/>
          <w:i/>
          <w:color w:val="000000"/>
        </w:rPr>
        <w:t xml:space="preserve"> </w:t>
      </w:r>
      <w:r w:rsidRPr="00D77B5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D5324" w:rsidRPr="00D77B57" w:rsidTr="00191A75">
        <w:trPr>
          <w:trHeight w:val="924"/>
        </w:trPr>
        <w:tc>
          <w:tcPr>
            <w:tcW w:w="9016" w:type="dxa"/>
            <w:gridSpan w:val="2"/>
            <w:vAlign w:val="center"/>
          </w:tcPr>
          <w:p w:rsidR="001D5324" w:rsidRPr="00D77B57" w:rsidRDefault="001D5324" w:rsidP="00191A75">
            <w:pPr>
              <w:spacing w:before="240" w:after="240"/>
              <w:jc w:val="both"/>
              <w:rPr>
                <w:rFonts w:ascii="GHEA Grapalat" w:eastAsia="GHEA Grapalat" w:hAnsi="GHEA Grapalat" w:cs="GHEA Grapalat"/>
              </w:rPr>
            </w:pPr>
            <w:r w:rsidRPr="00D77B57">
              <w:rPr>
                <w:rFonts w:ascii="MS Mincho" w:eastAsia="MS Mincho" w:hAnsi="MS Mincho" w:cs="MS Mincho" w:hint="eastAsia"/>
              </w:rPr>
              <w:lastRenderedPageBreak/>
              <w:t>☐</w:t>
            </w:r>
            <w:r w:rsidRPr="00D77B57">
              <w:rPr>
                <w:rFonts w:ascii="GHEA Grapalat" w:eastAsia="GHEA Grapalat" w:hAnsi="GHEA Grapalat" w:cs="GHEA Grapalat"/>
              </w:rPr>
              <w:tab/>
            </w:r>
            <w:r w:rsidRPr="00D77B57">
              <w:rPr>
                <w:rFonts w:ascii="GHEA Grapalat" w:eastAsia="GHEA Grapalat" w:hAnsi="GHEA Grapalat" w:cs="GHEA Grapalat"/>
                <w:lang w:val="hy-AM"/>
              </w:rPr>
              <w:t>а</w:t>
            </w:r>
            <w:r w:rsidRPr="00D77B57">
              <w:rPr>
                <w:rFonts w:ascii="MS Mincho" w:eastAsia="MS Mincho" w:hAnsi="MS Mincho" w:cs="MS Mincho" w:hint="eastAsia"/>
              </w:rPr>
              <w:t>․</w:t>
            </w:r>
            <w:r w:rsidRPr="00D77B57">
              <w:rPr>
                <w:rFonts w:ascii="GHEA Grapalat" w:eastAsia="Cambria Math" w:hAnsi="GHEA Grapalat" w:cs="Cambria Math"/>
              </w:rPr>
              <w:t xml:space="preserve"> </w:t>
            </w:r>
            <w:r w:rsidRPr="00D77B5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1D5324" w:rsidRPr="00D77B57" w:rsidTr="00191A75">
        <w:trPr>
          <w:trHeight w:val="684"/>
        </w:trPr>
        <w:tc>
          <w:tcPr>
            <w:tcW w:w="4508"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Размер участия (%)</w:t>
            </w:r>
          </w:p>
        </w:tc>
        <w:tc>
          <w:tcPr>
            <w:tcW w:w="4508" w:type="dxa"/>
            <w:shd w:val="clear" w:color="auto" w:fill="auto"/>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rPr>
          <w:trHeight w:val="1282"/>
        </w:trPr>
        <w:tc>
          <w:tcPr>
            <w:tcW w:w="4508"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Вид участия</w:t>
            </w:r>
          </w:p>
        </w:tc>
        <w:tc>
          <w:tcPr>
            <w:tcW w:w="4508" w:type="dxa"/>
            <w:vAlign w:val="center"/>
          </w:tcPr>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Прямое участие</w:t>
            </w:r>
          </w:p>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Косвенное участие</w:t>
            </w:r>
          </w:p>
        </w:tc>
      </w:tr>
      <w:tr w:rsidR="001D5324" w:rsidRPr="00D77B57" w:rsidTr="00191A75">
        <w:tc>
          <w:tcPr>
            <w:tcW w:w="9016" w:type="dxa"/>
            <w:gridSpan w:val="2"/>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б</w:t>
            </w:r>
            <w:r w:rsidRPr="00D77B57">
              <w:rPr>
                <w:rFonts w:ascii="MS Mincho" w:eastAsia="MS Mincho" w:hAnsi="MS Mincho" w:cs="MS Mincho" w:hint="eastAsia"/>
              </w:rPr>
              <w:t>․</w:t>
            </w:r>
            <w:r w:rsidRPr="00D77B57">
              <w:rPr>
                <w:rFonts w:ascii="GHEA Grapalat" w:eastAsia="Cambria Math" w:hAnsi="GHEA Grapalat" w:cs="Cambria Math"/>
              </w:rPr>
              <w:t xml:space="preserve"> </w:t>
            </w:r>
            <w:r w:rsidRPr="00D77B57">
              <w:rPr>
                <w:rFonts w:ascii="GHEA Grapalat" w:eastAsia="GHEA Grapalat" w:hAnsi="GHEA Grapalat" w:cs="GHEA Grapalat"/>
              </w:rPr>
              <w:t xml:space="preserve">имеет право назначать или </w:t>
            </w:r>
            <w:r w:rsidRPr="00D77B57">
              <w:rPr>
                <w:rFonts w:ascii="GHEA Grapalat" w:eastAsia="GHEA Grapalat" w:hAnsi="GHEA Grapalat" w:cs="GHEA Grapalat"/>
                <w:lang w:eastAsia="hy-AM"/>
              </w:rPr>
              <w:t>освобождать</w:t>
            </w:r>
            <w:r w:rsidRPr="00D77B57">
              <w:rPr>
                <w:rFonts w:ascii="GHEA Grapalat" w:eastAsia="GHEA Grapalat" w:hAnsi="GHEA Grapalat" w:cs="GHEA Grapalat"/>
              </w:rPr>
              <w:t xml:space="preserve"> большинство членов органов управления юридического лица</w:t>
            </w:r>
          </w:p>
        </w:tc>
      </w:tr>
      <w:tr w:rsidR="001D5324" w:rsidRPr="00D77B57" w:rsidTr="00191A75">
        <w:tc>
          <w:tcPr>
            <w:tcW w:w="9016" w:type="dxa"/>
            <w:gridSpan w:val="2"/>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в</w:t>
            </w:r>
            <w:r w:rsidRPr="00D77B57">
              <w:rPr>
                <w:rFonts w:ascii="MS Mincho" w:eastAsia="MS Mincho" w:hAnsi="MS Mincho" w:cs="MS Mincho" w:hint="eastAsia"/>
              </w:rPr>
              <w:t>․</w:t>
            </w:r>
            <w:r w:rsidRPr="00D77B57">
              <w:rPr>
                <w:rFonts w:ascii="GHEA Grapalat" w:eastAsia="Cambria Math" w:hAnsi="GHEA Grapalat" w:cs="Cambria Math"/>
              </w:rPr>
              <w:t xml:space="preserve"> </w:t>
            </w:r>
            <w:r w:rsidRPr="00D77B5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1D5324" w:rsidRPr="00D77B57" w:rsidTr="00191A75">
        <w:tc>
          <w:tcPr>
            <w:tcW w:w="9016" w:type="dxa"/>
            <w:gridSpan w:val="2"/>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г</w:t>
            </w:r>
            <w:r w:rsidRPr="00D77B57">
              <w:rPr>
                <w:rFonts w:ascii="MS Mincho" w:eastAsia="MS Mincho" w:hAnsi="MS Mincho" w:cs="MS Mincho" w:hint="eastAsia"/>
              </w:rPr>
              <w:t>․</w:t>
            </w:r>
            <w:r w:rsidRPr="00D77B57">
              <w:rPr>
                <w:rFonts w:ascii="GHEA Grapalat" w:eastAsia="Cambria Math" w:hAnsi="GHEA Grapalat" w:cs="Cambria Math"/>
              </w:rPr>
              <w:t xml:space="preserve"> </w:t>
            </w:r>
            <w:r w:rsidRPr="00D77B5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1D5324" w:rsidRPr="00D77B57" w:rsidTr="00191A75">
        <w:tc>
          <w:tcPr>
            <w:tcW w:w="9016" w:type="dxa"/>
            <w:gridSpan w:val="2"/>
            <w:vAlign w:val="center"/>
          </w:tcPr>
          <w:p w:rsidR="001D5324" w:rsidRPr="00D77B57" w:rsidRDefault="001D5324" w:rsidP="00191A75">
            <w:pPr>
              <w:spacing w:before="240" w:after="240"/>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r>
            <w:r w:rsidRPr="00D77B57">
              <w:rPr>
                <w:rFonts w:ascii="GHEA Grapalat" w:eastAsia="GHEA Grapalat" w:hAnsi="GHEA Grapalat" w:cs="GHEA Grapalat"/>
                <w:lang w:val="hy-AM"/>
              </w:rPr>
              <w:t>д</w:t>
            </w:r>
            <w:r w:rsidRPr="00D77B57">
              <w:rPr>
                <w:rFonts w:ascii="MS Mincho" w:eastAsia="MS Mincho" w:hAnsi="MS Mincho" w:cs="MS Mincho" w:hint="eastAsia"/>
              </w:rPr>
              <w:t>․</w:t>
            </w:r>
            <w:r w:rsidRPr="00D77B57">
              <w:rPr>
                <w:rFonts w:ascii="GHEA Grapalat" w:eastAsia="Cambria Math" w:hAnsi="GHEA Grapalat" w:cs="Cambria Math"/>
              </w:rPr>
              <w:t xml:space="preserve"> </w:t>
            </w:r>
            <w:r w:rsidRPr="00D77B5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1D5324" w:rsidRPr="00EE6030" w:rsidRDefault="001D5324" w:rsidP="001D5324">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b/>
          <w:i/>
          <w:color w:val="000000"/>
        </w:rPr>
      </w:pPr>
      <w:r w:rsidRPr="00EE6030">
        <w:rPr>
          <w:rFonts w:ascii="GHEA Grapalat" w:eastAsia="GHEA Grapalat" w:hAnsi="GHEA Grapalat" w:cs="GHEA Grapalat"/>
          <w:b/>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D77B5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D77B57">
              <w:rPr>
                <w:rFonts w:ascii="GHEA Grapalat" w:eastAsia="GHEA Grapalat" w:hAnsi="GHEA Grapalat" w:cs="GHEA Grapalat"/>
                <w:color w:val="000000"/>
              </w:rPr>
              <w:t>Осуществление контроля за организацией</w:t>
            </w:r>
          </w:p>
        </w:tc>
        <w:tc>
          <w:tcPr>
            <w:tcW w:w="6180" w:type="dxa"/>
            <w:vAlign w:val="center"/>
          </w:tcPr>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Отдельно</w:t>
            </w:r>
          </w:p>
          <w:p w:rsidR="001D5324" w:rsidRPr="00D77B57" w:rsidRDefault="001D5324" w:rsidP="00191A75">
            <w:pPr>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Совместно с аффилированными лицами</w:t>
            </w: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D77B5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D77B57">
              <w:rPr>
                <w:rFonts w:ascii="GHEA Grapalat" w:eastAsia="GHEA Grapalat" w:hAnsi="GHEA Grapalat" w:cs="GHEA Grapalat"/>
                <w:color w:val="000000"/>
              </w:rPr>
              <w:lastRenderedPageBreak/>
              <w:t xml:space="preserve">лицо или член его семьи </w:t>
            </w:r>
          </w:p>
        </w:tc>
        <w:tc>
          <w:tcPr>
            <w:tcW w:w="6180" w:type="dxa"/>
            <w:vAlign w:val="center"/>
          </w:tcPr>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lastRenderedPageBreak/>
              <w:t>☐</w:t>
            </w:r>
            <w:r w:rsidRPr="00D77B57">
              <w:rPr>
                <w:rFonts w:ascii="GHEA Grapalat" w:eastAsia="GHEA Grapalat" w:hAnsi="GHEA Grapalat" w:cs="GHEA Grapalat"/>
              </w:rPr>
              <w:tab/>
              <w:t>Да</w:t>
            </w:r>
          </w:p>
          <w:p w:rsidR="001D5324" w:rsidRPr="00D77B57" w:rsidRDefault="001D5324" w:rsidP="00191A75">
            <w:pPr>
              <w:spacing w:before="240" w:after="240" w:line="259" w:lineRule="auto"/>
              <w:rPr>
                <w:rFonts w:ascii="GHEA Grapalat" w:eastAsia="GHEA Grapalat" w:hAnsi="GHEA Grapalat" w:cs="GHEA Grapalat"/>
              </w:rPr>
            </w:pPr>
            <w:r w:rsidRPr="00D77B57">
              <w:rPr>
                <w:rFonts w:ascii="MS Mincho" w:eastAsia="MS Mincho" w:hAnsi="MS Mincho" w:cs="MS Mincho" w:hint="eastAsia"/>
              </w:rPr>
              <w:t>☐</w:t>
            </w:r>
            <w:r w:rsidRPr="00D77B57">
              <w:rPr>
                <w:rFonts w:ascii="GHEA Grapalat" w:eastAsia="GHEA Grapalat" w:hAnsi="GHEA Grapalat" w:cs="GHEA Grapalat"/>
              </w:rPr>
              <w:tab/>
              <w:t>Нет</w:t>
            </w:r>
          </w:p>
        </w:tc>
      </w:tr>
    </w:tbl>
    <w:p w:rsidR="001D5324" w:rsidRPr="00EE6030" w:rsidRDefault="001D5324" w:rsidP="001D5324">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b/>
          <w:i/>
          <w:color w:val="000000"/>
        </w:rPr>
      </w:pPr>
      <w:r w:rsidRPr="00EE6030">
        <w:rPr>
          <w:rFonts w:ascii="GHEA Grapalat" w:eastAsia="GHEA Grapalat" w:hAnsi="GHEA Grapalat" w:cs="GHEA Grapalat"/>
          <w:b/>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 xml:space="preserve">Адрес </w:t>
            </w:r>
            <w:r w:rsidRPr="00D77B57">
              <w:rPr>
                <w:rFonts w:ascii="Courier New" w:eastAsia="GHEA Grapalat" w:hAnsi="Courier New" w:cs="Courier New"/>
                <w:color w:val="000000"/>
              </w:rPr>
              <w:t> </w:t>
            </w:r>
            <w:r w:rsidRPr="00D77B57">
              <w:rPr>
                <w:rFonts w:ascii="GHEA Grapalat" w:eastAsia="GHEA Grapalat" w:hAnsi="GHEA Grapalat" w:cs="GHEA Grapalat"/>
                <w:color w:val="000000"/>
              </w:rPr>
              <w:t>электронной почты</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r w:rsidR="001D5324" w:rsidRPr="00D77B57" w:rsidTr="00191A75">
        <w:tc>
          <w:tcPr>
            <w:tcW w:w="2837" w:type="dxa"/>
            <w:shd w:val="clear" w:color="auto" w:fill="D9E2F3"/>
            <w:vAlign w:val="center"/>
          </w:tcPr>
          <w:p w:rsidR="001D5324" w:rsidRPr="00D77B57" w:rsidRDefault="001D5324" w:rsidP="001D532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7B57">
              <w:rPr>
                <w:rFonts w:ascii="GHEA Grapalat" w:eastAsia="GHEA Grapalat" w:hAnsi="GHEA Grapalat" w:cs="GHEA Grapalat"/>
                <w:color w:val="000000"/>
              </w:rPr>
              <w:t>Номер телефона</w:t>
            </w:r>
          </w:p>
        </w:tc>
        <w:tc>
          <w:tcPr>
            <w:tcW w:w="6180" w:type="dxa"/>
            <w:vAlign w:val="center"/>
          </w:tcPr>
          <w:p w:rsidR="001D5324" w:rsidRPr="00D77B57" w:rsidRDefault="001D5324" w:rsidP="00191A75">
            <w:pPr>
              <w:spacing w:before="240" w:after="240"/>
              <w:rPr>
                <w:rFonts w:ascii="GHEA Grapalat" w:eastAsia="GHEA Grapalat" w:hAnsi="GHEA Grapalat" w:cs="GHEA Grapalat"/>
              </w:rPr>
            </w:pPr>
          </w:p>
        </w:tc>
      </w:tr>
    </w:tbl>
    <w:p w:rsidR="001D5324" w:rsidRPr="00D77B57" w:rsidRDefault="001D5324" w:rsidP="001D5324">
      <w:pPr>
        <w:pBdr>
          <w:top w:val="nil"/>
          <w:left w:val="nil"/>
          <w:bottom w:val="nil"/>
          <w:right w:val="nil"/>
          <w:between w:val="nil"/>
        </w:pBdr>
        <w:ind w:left="792"/>
        <w:rPr>
          <w:rFonts w:ascii="GHEA Grapalat" w:eastAsia="GHEA Grapalat" w:hAnsi="GHEA Grapalat" w:cs="GHEA Grapalat"/>
          <w:i/>
          <w:color w:val="000000"/>
        </w:rPr>
      </w:pPr>
      <w:r w:rsidRPr="00D77B57">
        <w:rPr>
          <w:rFonts w:ascii="GHEA Grapalat" w:hAnsi="GHEA Grapalat"/>
        </w:rPr>
        <w:br w:type="page"/>
      </w:r>
    </w:p>
    <w:p w:rsidR="00D043C1" w:rsidRDefault="00D043C1" w:rsidP="00D043C1">
      <w:pPr>
        <w:rPr>
          <w:rFonts w:ascii="GHEA Grapalat" w:hAnsi="GHEA Grapalat"/>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174F58" w:rsidRDefault="00B2572B" w:rsidP="00183BC0">
      <w:pPr>
        <w:widowControl w:val="0"/>
        <w:spacing w:after="120"/>
        <w:jc w:val="right"/>
        <w:rPr>
          <w:rStyle w:val="jlqj4b"/>
          <w:b/>
          <w:lang w:val="hy-AM"/>
        </w:rPr>
      </w:pPr>
      <w:r w:rsidRPr="001439BD">
        <w:rPr>
          <w:rFonts w:ascii="GHEA Grapalat" w:hAnsi="GHEA Grapalat"/>
          <w:b/>
        </w:rPr>
        <w:t>к Приглашению</w:t>
      </w:r>
      <w:r w:rsidR="00183BC0" w:rsidRPr="007B3153">
        <w:rPr>
          <w:rStyle w:val="jlqj4b"/>
          <w:b/>
        </w:rPr>
        <w:t xml:space="preserve">С кодом </w:t>
      </w:r>
      <w:r w:rsidR="00174F58" w:rsidRPr="00174F58">
        <w:rPr>
          <w:rStyle w:val="jlqj4b"/>
          <w:b/>
          <w:lang w:val="hy-AM"/>
        </w:rPr>
        <w:t>"NH-NUH-GHAPDZB-22/01-FOOD"</w:t>
      </w:r>
    </w:p>
    <w:p w:rsidR="00183BC0" w:rsidRPr="007B3153" w:rsidRDefault="00183BC0" w:rsidP="00183BC0">
      <w:pPr>
        <w:widowControl w:val="0"/>
        <w:spacing w:after="120"/>
        <w:jc w:val="right"/>
        <w:rPr>
          <w:rFonts w:ascii="GHEA Grapalat" w:hAnsi="GHEA Grapalat" w:cs="Sylfaen"/>
          <w:b/>
        </w:rPr>
      </w:pPr>
      <w:r w:rsidRPr="007B3153">
        <w:rPr>
          <w:rStyle w:val="jlqj4b"/>
          <w:b/>
        </w:rPr>
        <w:t xml:space="preserve">Приглашение на запрос цитаты </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174F58">
      <w:pPr>
        <w:widowControl w:val="0"/>
        <w:spacing w:after="120"/>
        <w:jc w:val="right"/>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74F58" w:rsidRPr="00174F58">
        <w:rPr>
          <w:rStyle w:val="jlqj4b"/>
          <w:b/>
          <w:lang w:val="hy-AM"/>
        </w:rPr>
        <w:t>"NH-NUH-GHAPDZB-22/01-FOOD"</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174F58" w:rsidRDefault="003E31E5" w:rsidP="00183BC0">
      <w:pPr>
        <w:widowControl w:val="0"/>
        <w:spacing w:after="120"/>
        <w:jc w:val="right"/>
        <w:rPr>
          <w:rStyle w:val="jlqj4b"/>
          <w:b/>
          <w:lang w:val="hy-AM"/>
        </w:rPr>
      </w:pPr>
      <w:r w:rsidRPr="00B138F3">
        <w:rPr>
          <w:rFonts w:ascii="GHEA Grapalat" w:hAnsi="GHEA Grapalat"/>
          <w:b/>
        </w:rPr>
        <w:t>к Приглашению</w:t>
      </w:r>
      <w:r w:rsidR="00183BC0" w:rsidRPr="007B3153">
        <w:rPr>
          <w:rStyle w:val="jlqj4b"/>
          <w:b/>
        </w:rPr>
        <w:t xml:space="preserve">С кодом </w:t>
      </w:r>
      <w:r w:rsidR="00174F58" w:rsidRPr="00174F58">
        <w:rPr>
          <w:rStyle w:val="jlqj4b"/>
          <w:b/>
          <w:lang w:val="hy-AM"/>
        </w:rPr>
        <w:t>"NH-NUH-GHAPDZB-22/01-FOOD"</w:t>
      </w:r>
    </w:p>
    <w:p w:rsidR="00183BC0" w:rsidRPr="007B3153" w:rsidRDefault="00183BC0" w:rsidP="00183BC0">
      <w:pPr>
        <w:widowControl w:val="0"/>
        <w:spacing w:after="120"/>
        <w:jc w:val="right"/>
        <w:rPr>
          <w:rFonts w:ascii="GHEA Grapalat" w:hAnsi="GHEA Grapalat" w:cs="Sylfaen"/>
          <w:b/>
        </w:rPr>
      </w:pPr>
      <w:r w:rsidRPr="007B3153">
        <w:rPr>
          <w:rStyle w:val="jlqj4b"/>
          <w:b/>
        </w:rPr>
        <w:t xml:space="preserve">Приглашение на запрос цитаты </w:t>
      </w:r>
    </w:p>
    <w:p w:rsidR="003E31E5" w:rsidRPr="00B138F3" w:rsidRDefault="003E31E5" w:rsidP="003E31E5">
      <w:pPr>
        <w:widowControl w:val="0"/>
        <w:spacing w:after="160"/>
        <w:ind w:firstLine="567"/>
        <w:jc w:val="right"/>
        <w:rPr>
          <w:rFonts w:ascii="GHEA Grapalat" w:hAnsi="GHEA Grapalat" w:cs="Arial"/>
          <w:b/>
        </w:rPr>
      </w:pP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заключаемогодоговара</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и  действует в</w:t>
      </w:r>
      <w:r w:rsidRPr="003870B7">
        <w:rPr>
          <w:rFonts w:ascii="GHEA Grapalat" w:hAnsi="GHEA Grapalat"/>
        </w:rPr>
        <w:t>ключительно</w:t>
      </w:r>
      <w:r w:rsidRPr="003870B7">
        <w:rPr>
          <w:rFonts w:ascii="GHEA Grapalat" w:eastAsiaTheme="minorHAnsi" w:hAnsi="GHEA Grapalat" w:cstheme="minorBidi"/>
        </w:rPr>
        <w:t xml:space="preserve">до девяностого рабочего дняследующего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lang w:val="hy-AM"/>
        </w:rPr>
        <w:t>.</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ый</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w:t>
      </w:r>
      <w:r w:rsidRPr="003870B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174F58" w:rsidRDefault="003D2FE2" w:rsidP="00183BC0">
      <w:pPr>
        <w:widowControl w:val="0"/>
        <w:spacing w:after="120"/>
        <w:jc w:val="right"/>
        <w:rPr>
          <w:rStyle w:val="jlqj4b"/>
          <w:b/>
          <w:lang w:val="hy-AM"/>
        </w:rPr>
      </w:pPr>
      <w:r w:rsidRPr="00B138F3">
        <w:rPr>
          <w:rFonts w:ascii="GHEA Grapalat" w:hAnsi="GHEA Grapalat"/>
          <w:i/>
          <w:sz w:val="22"/>
          <w:szCs w:val="22"/>
        </w:rPr>
        <w:t>к Приглашению</w:t>
      </w:r>
      <w:r w:rsidR="00E40032">
        <w:rPr>
          <w:rFonts w:ascii="GHEA Grapalat" w:hAnsi="GHEA Grapalat"/>
          <w:i/>
          <w:sz w:val="22"/>
          <w:szCs w:val="22"/>
          <w:lang w:val="hy-AM"/>
        </w:rPr>
        <w:t xml:space="preserve"> </w:t>
      </w:r>
      <w:r w:rsidR="00183BC0" w:rsidRPr="007B3153">
        <w:rPr>
          <w:rStyle w:val="jlqj4b"/>
          <w:b/>
        </w:rPr>
        <w:t xml:space="preserve">С кодом </w:t>
      </w:r>
      <w:r w:rsidR="00174F58" w:rsidRPr="00174F58">
        <w:rPr>
          <w:rStyle w:val="jlqj4b"/>
          <w:b/>
          <w:lang w:val="hy-AM"/>
        </w:rPr>
        <w:t>"NH-NUH-GHAPDZB-22/01-FOOD"</w:t>
      </w:r>
    </w:p>
    <w:p w:rsidR="00183BC0" w:rsidRPr="007B3153" w:rsidRDefault="00183BC0" w:rsidP="00183BC0">
      <w:pPr>
        <w:widowControl w:val="0"/>
        <w:spacing w:after="120"/>
        <w:jc w:val="right"/>
        <w:rPr>
          <w:rFonts w:ascii="GHEA Grapalat" w:hAnsi="GHEA Grapalat" w:cs="Sylfaen"/>
          <w:b/>
        </w:rPr>
      </w:pPr>
      <w:r w:rsidRPr="007B3153">
        <w:rPr>
          <w:rStyle w:val="jlqj4b"/>
          <w:b/>
        </w:rPr>
        <w:t xml:space="preserve">Приглашение на запрос цитаты </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af6"/>
          <w:rFonts w:ascii="GHEA Grapalat" w:hAnsi="GHEA Grapalat"/>
          <w:b/>
          <w:sz w:val="24"/>
          <w:szCs w:val="24"/>
        </w:rPr>
        <w:footnoteReference w:customMarkFollows="1" w:id="15"/>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lastRenderedPageBreak/>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заключаемогодоговара</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и  действует в</w:t>
      </w:r>
      <w:r w:rsidRPr="00665A01">
        <w:rPr>
          <w:rFonts w:ascii="GHEA Grapalat" w:hAnsi="GHEA Grapalat"/>
        </w:rPr>
        <w:t>ключительно</w:t>
      </w:r>
      <w:r w:rsidRPr="00665A01">
        <w:rPr>
          <w:rFonts w:ascii="GHEA Grapalat" w:eastAsiaTheme="minorHAnsi" w:hAnsi="GHEA Grapalat" w:cstheme="minorBidi"/>
        </w:rPr>
        <w:t xml:space="preserve">до девяностого рабочего дняследующего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lang w:val="hy-AM"/>
        </w:rPr>
        <w:t>.</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af6"/>
          <w:rFonts w:ascii="GHEA Grapalat" w:hAnsi="GHEA Grapalat"/>
          <w:i/>
        </w:rPr>
        <w:footnoteReference w:customMarkFollows="1" w:id="16"/>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w:t>
      </w:r>
      <w:r w:rsidRPr="00677822">
        <w:rPr>
          <w:rFonts w:ascii="GHEA Grapalat" w:hAnsi="GHEA Grapalat"/>
        </w:rPr>
        <w:lastRenderedPageBreak/>
        <w:t xml:space="preserve">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af6"/>
          <w:rFonts w:ascii="GHEA Grapalat" w:hAnsi="GHEA Grapalat"/>
          <w:b/>
          <w:sz w:val="24"/>
          <w:szCs w:val="24"/>
        </w:rPr>
        <w:footnoteReference w:customMarkFollows="1" w:id="18"/>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16"/>
          <w:szCs w:val="16"/>
        </w:rPr>
        <w:t>номер заключаемого договора</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заключаемогодоговара</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и  действует в</w:t>
      </w:r>
      <w:r w:rsidRPr="00910F01">
        <w:rPr>
          <w:rFonts w:ascii="GHEA Grapalat" w:hAnsi="GHEA Grapalat"/>
        </w:rPr>
        <w:t>ключительно</w:t>
      </w:r>
      <w:r w:rsidRPr="00910F01">
        <w:rPr>
          <w:rFonts w:ascii="GHEA Grapalat" w:eastAsiaTheme="minorHAnsi" w:hAnsi="GHEA Grapalat" w:cstheme="minorBidi"/>
        </w:rPr>
        <w:t xml:space="preserve">до девяностого рабочего дняследующего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lang w:val="hy-AM"/>
        </w:rPr>
        <w:t>.</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D352C" w:rsidRPr="00B138F3" w:rsidRDefault="00071D1C" w:rsidP="00E40032">
      <w:pPr>
        <w:pStyle w:val="31"/>
        <w:widowControl w:val="0"/>
        <w:spacing w:after="160" w:line="240" w:lineRule="auto"/>
        <w:jc w:val="right"/>
        <w:rPr>
          <w:rFonts w:ascii="GHEA Grapalat" w:hAnsi="GHEA Grapalat"/>
          <w:i/>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E40032" w:rsidRPr="00E40032">
        <w:rPr>
          <w:rStyle w:val="jlqj4b"/>
          <w:b/>
          <w:lang w:val="hy-AM"/>
        </w:rPr>
        <w:t>,,</w:t>
      </w:r>
      <w:r w:rsidR="00E40032" w:rsidRPr="00E40032">
        <w:rPr>
          <w:rStyle w:val="jlqj4b"/>
          <w:b/>
        </w:rPr>
        <w:t>AMM-GHAPDZB-22/01-FOOD</w:t>
      </w:r>
      <w:r w:rsidR="00E40032">
        <w:rPr>
          <w:rStyle w:val="jlqj4b"/>
          <w:b/>
          <w:lang w:val="hy-AM"/>
        </w:rPr>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w:t>
      </w:r>
      <w:r w:rsidRPr="00B138F3">
        <w:rPr>
          <w:rFonts w:ascii="GHEA Grapalat" w:hAnsi="GHEA Grapalat"/>
        </w:rPr>
        <w:lastRenderedPageBreak/>
        <w:t>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 xml:space="preserve">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w:t>
      </w:r>
      <w:r w:rsidR="00011CB9" w:rsidRPr="00B138F3">
        <w:rPr>
          <w:rFonts w:ascii="GHEA Grapalat" w:hAnsi="GHEA Grapalat"/>
        </w:rPr>
        <w:lastRenderedPageBreak/>
        <w:t>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B138F3">
        <w:rPr>
          <w:rFonts w:ascii="GHEA Grapalat" w:hAnsi="GHEA Grapalat"/>
        </w:rPr>
        <w:lastRenderedPageBreak/>
        <w:t>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w:t>
      </w:r>
      <w:r w:rsidRPr="00B138F3">
        <w:rPr>
          <w:rFonts w:ascii="GHEA Grapalat" w:hAnsi="GHEA Grapalat"/>
        </w:rPr>
        <w:lastRenderedPageBreak/>
        <w:t>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договора</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 xml:space="preserve">в течение пятнадцати рабочих дней со дня получения извещения о заключении соглашения. В противном случае договор расторгается Покупателем в </w:t>
      </w:r>
      <w:r w:rsidRPr="00B138F3">
        <w:rPr>
          <w:rFonts w:ascii="GHEA Grapalat" w:hAnsi="GHEA Grapalat"/>
        </w:rPr>
        <w:lastRenderedPageBreak/>
        <w:t>одностороннем порядке.</w:t>
      </w:r>
      <w:r w:rsidR="00325043" w:rsidRPr="00B138F3">
        <w:rPr>
          <w:rStyle w:val="af6"/>
          <w:rFonts w:ascii="GHEA Grapalat" w:hAnsi="GHEA Grapalat"/>
        </w:rPr>
        <w:footnoteReference w:customMarkFollows="1" w:id="2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883634">
          <w:footerReference w:type="default" r:id="rId13"/>
          <w:footnotePr>
            <w:pos w:val="beneathText"/>
          </w:footnotePr>
          <w:pgSz w:w="11906" w:h="16838" w:code="9"/>
          <w:pgMar w:top="360" w:right="566" w:bottom="1418"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8"/>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9"/>
              <w:t>***</w:t>
            </w:r>
          </w:p>
        </w:tc>
      </w:tr>
      <w:tr w:rsidR="00B138F3" w:rsidRPr="00B138F3" w:rsidTr="00317BD2">
        <w:trPr>
          <w:trHeight w:val="246"/>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134" w:type="dxa"/>
          </w:tcPr>
          <w:p w:rsidR="00071D1C" w:rsidRPr="00B138F3" w:rsidRDefault="00071D1C" w:rsidP="00B46D58">
            <w:pPr>
              <w:widowControl w:val="0"/>
              <w:jc w:val="center"/>
              <w:rPr>
                <w:rFonts w:ascii="GHEA Grapalat" w:hAnsi="GHEA Grapalat"/>
                <w:sz w:val="16"/>
                <w:szCs w:val="16"/>
              </w:rPr>
            </w:pPr>
          </w:p>
        </w:tc>
        <w:tc>
          <w:tcPr>
            <w:tcW w:w="850" w:type="dxa"/>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r w:rsidR="00317BD2" w:rsidRPr="00B138F3" w:rsidTr="00317BD2">
        <w:trPr>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84" w:type="dxa"/>
            <w:gridSpan w:val="2"/>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8D0C73">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D0C73">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af6"/>
                <w:rFonts w:ascii="GHEA Grapalat" w:hAnsi="GHEA Grapalat"/>
                <w:sz w:val="16"/>
                <w:szCs w:val="16"/>
              </w:rPr>
              <w:footnoteReference w:customMarkFollows="1" w:id="31"/>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8D0C73" w:rsidRDefault="008D0C73" w:rsidP="00B46D58">
      <w:pPr>
        <w:widowControl w:val="0"/>
        <w:spacing w:after="120"/>
        <w:rPr>
          <w:rFonts w:ascii="GHEA Grapalat" w:hAnsi="GHEA Grapalat"/>
          <w:i/>
          <w:color w:val="FF0000"/>
        </w:rPr>
      </w:pPr>
      <w:r w:rsidRPr="008D0C73">
        <w:rPr>
          <w:rStyle w:val="jlqj4b"/>
          <w:color w:val="FF0000"/>
        </w:rPr>
        <w:t>Обращаем ваше внимание, что процесс закупок организован на основании части 6 статьи 15 Закона РА «О закупках», поэтому данный график дополняется и заключается как неотъемлемая часть соглашения между сторонами в случае наличия финансовых средств.</w:t>
      </w: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4C3" w:rsidRDefault="00FC14C3">
      <w:r>
        <w:separator/>
      </w:r>
    </w:p>
  </w:endnote>
  <w:endnote w:type="continuationSeparator" w:id="1">
    <w:p w:rsidR="00FC14C3" w:rsidRDefault="00FC1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9A486D" w:rsidRPr="00C861E9" w:rsidRDefault="0095064A">
        <w:pPr>
          <w:pStyle w:val="a5"/>
          <w:jc w:val="center"/>
          <w:rPr>
            <w:rFonts w:ascii="GHEA Grapalat" w:hAnsi="GHEA Grapalat"/>
            <w:sz w:val="24"/>
            <w:szCs w:val="24"/>
          </w:rPr>
        </w:pPr>
        <w:r w:rsidRPr="00C861E9">
          <w:rPr>
            <w:rFonts w:ascii="GHEA Grapalat" w:hAnsi="GHEA Grapalat"/>
            <w:sz w:val="24"/>
            <w:szCs w:val="24"/>
          </w:rPr>
          <w:fldChar w:fldCharType="begin"/>
        </w:r>
        <w:r w:rsidR="009A486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F739B">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4C3" w:rsidRDefault="00FC14C3">
      <w:r>
        <w:separator/>
      </w:r>
    </w:p>
  </w:footnote>
  <w:footnote w:type="continuationSeparator" w:id="1">
    <w:p w:rsidR="00FC14C3" w:rsidRDefault="00FC14C3">
      <w:r>
        <w:continuationSeparator/>
      </w:r>
    </w:p>
  </w:footnote>
  <w:footnote w:id="2">
    <w:p w:rsidR="009A486D" w:rsidRPr="00CD6B60" w:rsidRDefault="009A486D" w:rsidP="00FC69A8">
      <w:pPr>
        <w:pStyle w:val="af2"/>
        <w:jc w:val="both"/>
        <w:rPr>
          <w:rFonts w:ascii="GHEA Grapalat" w:hAnsi="GHEA Grapalat"/>
          <w:i/>
        </w:rPr>
      </w:pPr>
    </w:p>
  </w:footnote>
  <w:footnote w:id="3">
    <w:p w:rsidR="009A486D" w:rsidRPr="0049623A" w:rsidDel="00932115" w:rsidRDefault="009A486D" w:rsidP="00AF1F59">
      <w:pPr>
        <w:pStyle w:val="af2"/>
        <w:jc w:val="both"/>
        <w:rPr>
          <w:del w:id="1" w:author="Inesa Kocharyan" w:date="2019-10-29T12:18:00Z"/>
        </w:rPr>
      </w:pPr>
    </w:p>
  </w:footnote>
  <w:footnote w:id="4">
    <w:p w:rsidR="009A486D" w:rsidRPr="007B3153" w:rsidRDefault="009A486D" w:rsidP="007B3153">
      <w:pPr>
        <w:pStyle w:val="af2"/>
        <w:jc w:val="both"/>
        <w:rPr>
          <w:rFonts w:asciiTheme="minorHAnsi" w:hAnsiTheme="minorHAnsi"/>
          <w:lang w:val="en-US"/>
        </w:rPr>
      </w:pPr>
    </w:p>
  </w:footnote>
  <w:footnote w:id="5">
    <w:p w:rsidR="009A486D" w:rsidRPr="00FE2AA4" w:rsidRDefault="009A486D">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6">
    <w:p w:rsidR="009A486D" w:rsidRPr="008842CE" w:rsidRDefault="009A486D"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A486D" w:rsidRPr="000811C1" w:rsidRDefault="009A486D">
      <w:pPr>
        <w:pStyle w:val="af2"/>
        <w:rPr>
          <w:lang w:val="af-ZA"/>
        </w:rPr>
      </w:pPr>
    </w:p>
  </w:footnote>
  <w:footnote w:id="7">
    <w:p w:rsidR="009A486D" w:rsidRPr="002227A9" w:rsidRDefault="009A486D"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9A486D" w:rsidRPr="00636142" w:rsidRDefault="009A486D" w:rsidP="00636142">
      <w:pPr>
        <w:pStyle w:val="af2"/>
        <w:jc w:val="both"/>
        <w:rPr>
          <w:rFonts w:ascii="GHEA Grapalat" w:hAnsi="GHEA Grapalat" w:cs="Sylfaen"/>
          <w:i/>
          <w:sz w:val="16"/>
          <w:szCs w:val="16"/>
        </w:rPr>
      </w:pPr>
      <w:r>
        <w:rPr>
          <w:rFonts w:ascii="GHEA Grapalat" w:hAnsi="GHEA Grapalat"/>
          <w:i/>
        </w:rPr>
        <w:t>-</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9A486D" w:rsidRPr="00636142" w:rsidRDefault="009A486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9A486D" w:rsidRPr="0092041F" w:rsidRDefault="009A486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9A486D" w:rsidRPr="0092041F" w:rsidRDefault="009A486D" w:rsidP="00C67FAB">
      <w:pPr>
        <w:pStyle w:val="af2"/>
        <w:jc w:val="both"/>
        <w:rPr>
          <w:rFonts w:ascii="GHEA Grapalat" w:hAnsi="GHEA Grapalat"/>
          <w:i/>
        </w:rPr>
      </w:pPr>
    </w:p>
  </w:footnote>
  <w:footnote w:id="8">
    <w:p w:rsidR="009A486D" w:rsidRPr="00511966" w:rsidRDefault="009A486D"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9A486D" w:rsidRPr="008E4439" w:rsidRDefault="009A486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9A486D" w:rsidRPr="000811C1" w:rsidRDefault="009A486D" w:rsidP="0027573B">
      <w:pPr>
        <w:pStyle w:val="af2"/>
        <w:rPr>
          <w:rFonts w:ascii="Sylfaen" w:hAnsi="Sylfaen"/>
          <w:sz w:val="18"/>
          <w:szCs w:val="18"/>
        </w:rPr>
      </w:pPr>
    </w:p>
  </w:footnote>
  <w:footnote w:id="10">
    <w:p w:rsidR="009A486D" w:rsidRPr="00A31673" w:rsidRDefault="009A486D">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1">
    <w:p w:rsidR="009A486D" w:rsidRPr="00DE7706" w:rsidRDefault="009A486D">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9A486D" w:rsidRDefault="009A486D"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A486D" w:rsidRDefault="009A486D" w:rsidP="006B3E56">
      <w:pPr>
        <w:pStyle w:val="af2"/>
        <w:rPr>
          <w:rFonts w:asciiTheme="minorHAnsi" w:hAnsiTheme="minorHAnsi"/>
          <w:lang w:val="af-ZA"/>
        </w:rPr>
      </w:pPr>
    </w:p>
  </w:footnote>
  <w:footnote w:id="13">
    <w:p w:rsidR="009A486D" w:rsidRPr="00D3436F" w:rsidRDefault="009A486D">
      <w:pPr>
        <w:pStyle w:val="af2"/>
        <w:rPr>
          <w:lang w:val="es-ES"/>
        </w:rPr>
      </w:pPr>
    </w:p>
  </w:footnote>
  <w:footnote w:id="14">
    <w:p w:rsidR="009A486D" w:rsidRPr="008842CE" w:rsidRDefault="009A486D" w:rsidP="003D2FE2">
      <w:pPr>
        <w:pStyle w:val="af2"/>
        <w:jc w:val="both"/>
      </w:pPr>
    </w:p>
  </w:footnote>
  <w:footnote w:id="15">
    <w:p w:rsidR="009A486D" w:rsidRPr="00217344" w:rsidRDefault="009A486D" w:rsidP="00235549">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16">
    <w:p w:rsidR="009A486D" w:rsidRPr="008842CE" w:rsidRDefault="009A486D"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9A486D" w:rsidRPr="008842CE" w:rsidRDefault="009A486D" w:rsidP="000A214C">
      <w:pPr>
        <w:pStyle w:val="af2"/>
        <w:jc w:val="both"/>
        <w:rPr>
          <w:rFonts w:ascii="GHEA Grapalat" w:hAnsi="GHEA Grapalat"/>
        </w:rPr>
      </w:pPr>
    </w:p>
  </w:footnote>
  <w:footnote w:id="17">
    <w:p w:rsidR="009A486D" w:rsidRPr="008842CE" w:rsidRDefault="009A486D" w:rsidP="000A214C">
      <w:pPr>
        <w:pStyle w:val="af2"/>
        <w:jc w:val="both"/>
      </w:pPr>
    </w:p>
  </w:footnote>
  <w:footnote w:id="18">
    <w:p w:rsidR="009A486D" w:rsidRPr="00217344" w:rsidRDefault="009A486D" w:rsidP="00A943A0">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19">
    <w:p w:rsidR="009A486D" w:rsidRPr="00D3436F" w:rsidRDefault="009A486D"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9A486D" w:rsidRPr="008842CE" w:rsidRDefault="009A486D"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A486D" w:rsidRPr="00D3436F" w:rsidRDefault="009A486D">
      <w:pPr>
        <w:pStyle w:val="af2"/>
        <w:rPr>
          <w:lang w:val="hy-AM"/>
        </w:rPr>
      </w:pPr>
    </w:p>
  </w:footnote>
  <w:footnote w:id="21">
    <w:p w:rsidR="009A486D" w:rsidRPr="008842CE" w:rsidRDefault="009A486D"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A486D" w:rsidRPr="00E85250" w:rsidRDefault="009A486D" w:rsidP="00D90640">
      <w:pPr>
        <w:widowControl w:val="0"/>
        <w:spacing w:after="160" w:line="360" w:lineRule="auto"/>
        <w:ind w:firstLine="709"/>
        <w:jc w:val="both"/>
        <w:rPr>
          <w:rFonts w:ascii="GHEA Grapalat" w:hAnsi="GHEA Grapalat"/>
          <w:lang w:val="hy-AM"/>
        </w:rPr>
      </w:pPr>
    </w:p>
    <w:p w:rsidR="009A486D" w:rsidRPr="00D3436F" w:rsidRDefault="009A486D">
      <w:pPr>
        <w:pStyle w:val="af2"/>
        <w:rPr>
          <w:lang w:val="hy-AM"/>
        </w:rPr>
      </w:pPr>
    </w:p>
  </w:footnote>
  <w:footnote w:id="22">
    <w:p w:rsidR="009A486D" w:rsidRPr="00402BC3" w:rsidRDefault="009A486D"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A486D" w:rsidRPr="00552088" w:rsidRDefault="009A486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A486D" w:rsidRPr="00D3436F" w:rsidRDefault="009A486D">
      <w:pPr>
        <w:pStyle w:val="af2"/>
        <w:rPr>
          <w:lang w:val="hy-AM"/>
        </w:rPr>
      </w:pPr>
    </w:p>
  </w:footnote>
  <w:footnote w:id="23">
    <w:p w:rsidR="009A486D" w:rsidRPr="008842CE" w:rsidRDefault="009A486D"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A486D" w:rsidRPr="00D3436F" w:rsidRDefault="009A486D">
      <w:pPr>
        <w:pStyle w:val="af2"/>
        <w:rPr>
          <w:lang w:val="hy-AM"/>
        </w:rPr>
      </w:pPr>
    </w:p>
  </w:footnote>
  <w:footnote w:id="24">
    <w:p w:rsidR="009A486D" w:rsidRPr="00D3436F" w:rsidRDefault="009A486D"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9A486D" w:rsidRPr="008842CE" w:rsidRDefault="009A486D"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A486D" w:rsidRPr="00D3436F" w:rsidRDefault="009A486D">
      <w:pPr>
        <w:pStyle w:val="af2"/>
        <w:rPr>
          <w:lang w:val="hy-AM"/>
        </w:rPr>
      </w:pPr>
    </w:p>
  </w:footnote>
  <w:footnote w:id="26">
    <w:p w:rsidR="009A486D" w:rsidRPr="008842CE" w:rsidRDefault="009A486D"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9A486D" w:rsidRPr="008842CE" w:rsidRDefault="009A486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A486D" w:rsidRPr="00D3436F" w:rsidRDefault="009A486D">
      <w:pPr>
        <w:pStyle w:val="af2"/>
        <w:rPr>
          <w:lang w:val="hy-AM"/>
        </w:rPr>
      </w:pPr>
    </w:p>
  </w:footnote>
  <w:footnote w:id="27">
    <w:p w:rsidR="009A486D" w:rsidRPr="00E861BF" w:rsidRDefault="009A486D" w:rsidP="008842CE">
      <w:pPr>
        <w:pStyle w:val="af2"/>
        <w:widowControl w:val="0"/>
        <w:jc w:val="both"/>
        <w:rPr>
          <w:rFonts w:ascii="GHEA Grapalat" w:hAnsi="GHEA Grapalat"/>
          <w:i/>
        </w:rPr>
      </w:pPr>
    </w:p>
  </w:footnote>
  <w:footnote w:id="28">
    <w:p w:rsidR="009A486D" w:rsidRPr="00E861BF" w:rsidRDefault="009A486D" w:rsidP="00B64ECA">
      <w:pPr>
        <w:pStyle w:val="af2"/>
        <w:widowControl w:val="0"/>
        <w:jc w:val="both"/>
        <w:rPr>
          <w:rFonts w:ascii="GHEA Grapalat" w:hAnsi="GHEA Grapalat"/>
          <w:i/>
        </w:rPr>
      </w:pPr>
    </w:p>
  </w:footnote>
  <w:footnote w:id="29">
    <w:p w:rsidR="009A486D" w:rsidRPr="00E861BF" w:rsidRDefault="009A486D" w:rsidP="008842CE">
      <w:pPr>
        <w:pStyle w:val="af2"/>
        <w:widowControl w:val="0"/>
        <w:jc w:val="both"/>
        <w:rPr>
          <w:rFonts w:ascii="GHEA Grapalat" w:hAnsi="GHEA Grapalat"/>
          <w:i/>
        </w:rPr>
      </w:pPr>
    </w:p>
  </w:footnote>
  <w:footnote w:id="30">
    <w:p w:rsidR="009A486D" w:rsidRPr="008842CE" w:rsidRDefault="009A486D"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9A486D" w:rsidRPr="008842CE" w:rsidRDefault="009A486D"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19"/>
  </w:num>
  <w:num w:numId="13">
    <w:abstractNumId w:val="17"/>
  </w:num>
  <w:num w:numId="14">
    <w:abstractNumId w:val="7"/>
  </w:num>
  <w:num w:numId="15">
    <w:abstractNumId w:val="18"/>
  </w:num>
  <w:num w:numId="16">
    <w:abstractNumId w:val="8"/>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5FB7"/>
    <w:rsid w:val="00037DDE"/>
    <w:rsid w:val="000408D8"/>
    <w:rsid w:val="000424BA"/>
    <w:rsid w:val="00042BD4"/>
    <w:rsid w:val="00043225"/>
    <w:rsid w:val="0004387F"/>
    <w:rsid w:val="00046BAC"/>
    <w:rsid w:val="00046F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58"/>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C0"/>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324"/>
    <w:rsid w:val="001D5785"/>
    <w:rsid w:val="001D5FF7"/>
    <w:rsid w:val="001D6531"/>
    <w:rsid w:val="001D7228"/>
    <w:rsid w:val="001D7430"/>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F02"/>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DD6"/>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27EF"/>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93A"/>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014"/>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ACA"/>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3F08"/>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DE0"/>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200"/>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940"/>
    <w:rsid w:val="007A7DEB"/>
    <w:rsid w:val="007B00E3"/>
    <w:rsid w:val="007B0562"/>
    <w:rsid w:val="007B188A"/>
    <w:rsid w:val="007B207A"/>
    <w:rsid w:val="007B3153"/>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625"/>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6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510"/>
    <w:rsid w:val="008C5F2A"/>
    <w:rsid w:val="008C5FC1"/>
    <w:rsid w:val="008C6800"/>
    <w:rsid w:val="008C6886"/>
    <w:rsid w:val="008C6890"/>
    <w:rsid w:val="008C6A78"/>
    <w:rsid w:val="008C750C"/>
    <w:rsid w:val="008D0121"/>
    <w:rsid w:val="008D0A48"/>
    <w:rsid w:val="008D0BCF"/>
    <w:rsid w:val="008D0C73"/>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064A"/>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5FB"/>
    <w:rsid w:val="009A486D"/>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D73"/>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3B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96F"/>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7F5"/>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ED1"/>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130"/>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59"/>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39B"/>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EEF"/>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032"/>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19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65D"/>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6D0"/>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4C3"/>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EC0"/>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jlqj4b">
    <w:name w:val="jlqj4b"/>
    <w:basedOn w:val="a0"/>
    <w:rsid w:val="009A486D"/>
  </w:style>
  <w:style w:type="character" w:customStyle="1" w:styleId="viiyi">
    <w:name w:val="viiyi"/>
    <w:basedOn w:val="a0"/>
    <w:rsid w:val="007B31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jlqj4b">
    <w:name w:val="jlqj4b"/>
    <w:basedOn w:val="a0"/>
    <w:rsid w:val="009A486D"/>
  </w:style>
  <w:style w:type="character" w:customStyle="1" w:styleId="viiyi">
    <w:name w:val="viiyi"/>
    <w:basedOn w:val="a0"/>
    <w:rsid w:val="007B3153"/>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ghdasaryan_1978@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43F8A-3B0C-45C5-A038-47FF449E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19863</Words>
  <Characters>113221</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22</cp:revision>
  <cp:lastPrinted>2018-02-16T07:12:00Z</cp:lastPrinted>
  <dcterms:created xsi:type="dcterms:W3CDTF">2021-12-24T00:06:00Z</dcterms:created>
  <dcterms:modified xsi:type="dcterms:W3CDTF">2021-12-26T17:41:00Z</dcterms:modified>
</cp:coreProperties>
</file>